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2C3" w:rsidRDefault="00BB02C3" w:rsidP="00BB02C3">
      <w:pPr>
        <w:jc w:val="center"/>
        <w:rPr>
          <w:b/>
        </w:rPr>
      </w:pPr>
      <w:r w:rsidRPr="00C40242">
        <w:rPr>
          <w:b/>
        </w:rPr>
        <w:t>Unit Plan</w:t>
      </w:r>
    </w:p>
    <w:p w:rsidR="00BB02C3" w:rsidRPr="00C40242" w:rsidRDefault="00BB02C3" w:rsidP="00BB02C3">
      <w:pPr>
        <w:jc w:val="center"/>
        <w:rPr>
          <w:b/>
        </w:rPr>
      </w:pPr>
    </w:p>
    <w:tbl>
      <w:tblPr>
        <w:tblStyle w:val="TableGrid"/>
        <w:tblW w:w="0" w:type="auto"/>
        <w:tblLook w:val="00BF"/>
      </w:tblPr>
      <w:tblGrid>
        <w:gridCol w:w="1713"/>
        <w:gridCol w:w="262"/>
        <w:gridCol w:w="2632"/>
        <w:gridCol w:w="4249"/>
      </w:tblGrid>
      <w:tr w:rsidR="00BB02C3">
        <w:trPr>
          <w:trHeight w:val="432"/>
        </w:trPr>
        <w:tc>
          <w:tcPr>
            <w:tcW w:w="1975" w:type="dxa"/>
            <w:gridSpan w:val="2"/>
            <w:shd w:val="clear" w:color="auto" w:fill="D9D9D9" w:themeFill="background1" w:themeFillShade="D9"/>
            <w:vAlign w:val="center"/>
          </w:tcPr>
          <w:p w:rsidR="00BB02C3" w:rsidRDefault="00BB02C3" w:rsidP="003E7E67">
            <w:pPr>
              <w:rPr>
                <w:b/>
              </w:rPr>
            </w:pPr>
            <w:r>
              <w:rPr>
                <w:b/>
              </w:rPr>
              <w:t>Department:</w:t>
            </w:r>
          </w:p>
        </w:tc>
        <w:tc>
          <w:tcPr>
            <w:tcW w:w="6881" w:type="dxa"/>
            <w:gridSpan w:val="2"/>
            <w:shd w:val="clear" w:color="auto" w:fill="auto"/>
            <w:vAlign w:val="center"/>
          </w:tcPr>
          <w:p w:rsidR="00BB02C3" w:rsidRDefault="00BB02C3" w:rsidP="003E7E67">
            <w:pPr>
              <w:rPr>
                <w:b/>
              </w:rPr>
            </w:pPr>
            <w:r>
              <w:rPr>
                <w:b/>
              </w:rPr>
              <w:t>World Languages</w:t>
            </w:r>
          </w:p>
        </w:tc>
      </w:tr>
      <w:tr w:rsidR="00BB02C3">
        <w:trPr>
          <w:trHeight w:val="432"/>
        </w:trPr>
        <w:tc>
          <w:tcPr>
            <w:tcW w:w="1975" w:type="dxa"/>
            <w:gridSpan w:val="2"/>
            <w:shd w:val="clear" w:color="auto" w:fill="D9D9D9" w:themeFill="background1" w:themeFillShade="D9"/>
            <w:vAlign w:val="center"/>
          </w:tcPr>
          <w:p w:rsidR="00BB02C3" w:rsidRDefault="00BB02C3" w:rsidP="003E7E67">
            <w:pPr>
              <w:rPr>
                <w:b/>
              </w:rPr>
            </w:pPr>
            <w:r>
              <w:rPr>
                <w:b/>
              </w:rPr>
              <w:t>Course:</w:t>
            </w:r>
          </w:p>
        </w:tc>
        <w:tc>
          <w:tcPr>
            <w:tcW w:w="6881" w:type="dxa"/>
            <w:gridSpan w:val="2"/>
            <w:shd w:val="clear" w:color="auto" w:fill="auto"/>
            <w:vAlign w:val="center"/>
          </w:tcPr>
          <w:p w:rsidR="00BB02C3" w:rsidRDefault="00BB02C3" w:rsidP="003E7E67">
            <w:pPr>
              <w:rPr>
                <w:b/>
              </w:rPr>
            </w:pPr>
            <w:r>
              <w:rPr>
                <w:b/>
              </w:rPr>
              <w:t>Spanish 2 Native Speakers</w:t>
            </w:r>
          </w:p>
        </w:tc>
      </w:tr>
      <w:tr w:rsidR="00BB02C3">
        <w:trPr>
          <w:trHeight w:val="432"/>
        </w:trPr>
        <w:tc>
          <w:tcPr>
            <w:tcW w:w="1975" w:type="dxa"/>
            <w:gridSpan w:val="2"/>
            <w:shd w:val="clear" w:color="auto" w:fill="D9D9D9" w:themeFill="background1" w:themeFillShade="D9"/>
            <w:vAlign w:val="center"/>
          </w:tcPr>
          <w:p w:rsidR="00BB02C3" w:rsidRPr="000416AD" w:rsidRDefault="00BB02C3" w:rsidP="003E7E67">
            <w:pPr>
              <w:rPr>
                <w:b/>
              </w:rPr>
            </w:pPr>
            <w:r>
              <w:rPr>
                <w:b/>
              </w:rPr>
              <w:t>Theme:</w:t>
            </w:r>
          </w:p>
        </w:tc>
        <w:tc>
          <w:tcPr>
            <w:tcW w:w="6881" w:type="dxa"/>
            <w:gridSpan w:val="2"/>
            <w:shd w:val="clear" w:color="auto" w:fill="auto"/>
            <w:vAlign w:val="center"/>
          </w:tcPr>
          <w:p w:rsidR="00BB02C3" w:rsidRPr="000416AD" w:rsidRDefault="00BB02C3" w:rsidP="003E7E67">
            <w:pPr>
              <w:rPr>
                <w:b/>
              </w:rPr>
            </w:pPr>
            <w:r>
              <w:rPr>
                <w:b/>
              </w:rPr>
              <w:t>Balance of Culture</w:t>
            </w:r>
            <w:ins w:id="0" w:author="Terrill Laura" w:date="2012-05-21T19:34:00Z">
              <w:r w:rsidR="0030008A">
                <w:rPr>
                  <w:b/>
                </w:rPr>
                <w:t xml:space="preserve">  AP </w:t>
              </w:r>
              <w:commentRangeStart w:id="1"/>
              <w:r w:rsidR="0030008A">
                <w:rPr>
                  <w:b/>
                </w:rPr>
                <w:t>Theme</w:t>
              </w:r>
            </w:ins>
            <w:commentRangeEnd w:id="1"/>
            <w:ins w:id="2" w:author="Terrill Laura" w:date="2012-05-21T19:35:00Z">
              <w:r w:rsidR="0030008A">
                <w:rPr>
                  <w:rStyle w:val="CommentReference"/>
                  <w:vanish/>
                </w:rPr>
                <w:commentReference w:id="1"/>
              </w:r>
            </w:ins>
            <w:ins w:id="3" w:author="Terrill Laura" w:date="2012-05-21T19:34:00Z">
              <w:r w:rsidR="0030008A">
                <w:rPr>
                  <w:b/>
                </w:rPr>
                <w:t>?</w:t>
              </w:r>
            </w:ins>
          </w:p>
        </w:tc>
      </w:tr>
      <w:tr w:rsidR="00BB02C3">
        <w:trPr>
          <w:trHeight w:val="432"/>
        </w:trPr>
        <w:tc>
          <w:tcPr>
            <w:tcW w:w="1975" w:type="dxa"/>
            <w:gridSpan w:val="2"/>
            <w:shd w:val="clear" w:color="auto" w:fill="D9D9D9" w:themeFill="background1" w:themeFillShade="D9"/>
            <w:vAlign w:val="center"/>
          </w:tcPr>
          <w:p w:rsidR="00BB02C3" w:rsidRPr="000416AD" w:rsidRDefault="00BB02C3" w:rsidP="003E7E67">
            <w:pPr>
              <w:rPr>
                <w:b/>
              </w:rPr>
            </w:pPr>
            <w:r>
              <w:rPr>
                <w:b/>
              </w:rPr>
              <w:t>Topic:</w:t>
            </w:r>
          </w:p>
        </w:tc>
        <w:tc>
          <w:tcPr>
            <w:tcW w:w="6881" w:type="dxa"/>
            <w:gridSpan w:val="2"/>
            <w:shd w:val="clear" w:color="auto" w:fill="auto"/>
            <w:vAlign w:val="center"/>
          </w:tcPr>
          <w:p w:rsidR="00BB02C3" w:rsidRPr="000416AD" w:rsidRDefault="00BB02C3" w:rsidP="003E7E67">
            <w:pPr>
              <w:rPr>
                <w:b/>
              </w:rPr>
            </w:pPr>
            <w:r>
              <w:rPr>
                <w:b/>
              </w:rPr>
              <w:t>Values, morals, norms, symbols, culture</w:t>
            </w:r>
            <w:ins w:id="4" w:author="Terrill Laura" w:date="2012-05-21T19:34:00Z">
              <w:r w:rsidR="0030008A">
                <w:rPr>
                  <w:b/>
                </w:rPr>
                <w:t xml:space="preserve">  Balance of Culture</w:t>
              </w:r>
            </w:ins>
          </w:p>
        </w:tc>
      </w:tr>
      <w:tr w:rsidR="00BB02C3">
        <w:trPr>
          <w:trHeight w:val="432"/>
        </w:trPr>
        <w:tc>
          <w:tcPr>
            <w:tcW w:w="1975" w:type="dxa"/>
            <w:gridSpan w:val="2"/>
            <w:shd w:val="clear" w:color="auto" w:fill="D9D9D9" w:themeFill="background1" w:themeFillShade="D9"/>
            <w:vAlign w:val="center"/>
          </w:tcPr>
          <w:p w:rsidR="00BB02C3" w:rsidRPr="000416AD" w:rsidRDefault="00BB02C3" w:rsidP="003E7E67">
            <w:pPr>
              <w:rPr>
                <w:b/>
              </w:rPr>
            </w:pPr>
            <w:r>
              <w:rPr>
                <w:b/>
              </w:rPr>
              <w:t>Learning Scenario</w:t>
            </w:r>
          </w:p>
        </w:tc>
        <w:tc>
          <w:tcPr>
            <w:tcW w:w="6881" w:type="dxa"/>
            <w:gridSpan w:val="2"/>
            <w:shd w:val="clear" w:color="auto" w:fill="auto"/>
            <w:vAlign w:val="center"/>
          </w:tcPr>
          <w:p w:rsidR="00BB02C3" w:rsidRDefault="00BB02C3" w:rsidP="003E7E67">
            <w:pPr>
              <w:widowControl w:val="0"/>
              <w:tabs>
                <w:tab w:val="left" w:pos="220"/>
              </w:tabs>
              <w:autoSpaceDE w:val="0"/>
              <w:autoSpaceDN w:val="0"/>
              <w:adjustRightInd w:val="0"/>
              <w:rPr>
                <w:rFonts w:cs="Verdana"/>
                <w:szCs w:val="22"/>
                <w:lang w:bidi="en-US"/>
              </w:rPr>
            </w:pPr>
          </w:p>
          <w:p w:rsidR="00BB02C3" w:rsidRDefault="00BB02C3" w:rsidP="003E7E67">
            <w:pPr>
              <w:widowControl w:val="0"/>
              <w:tabs>
                <w:tab w:val="left" w:pos="220"/>
              </w:tabs>
              <w:autoSpaceDE w:val="0"/>
              <w:autoSpaceDN w:val="0"/>
              <w:adjustRightInd w:val="0"/>
              <w:rPr>
                <w:rFonts w:cs="Verdana"/>
                <w:szCs w:val="22"/>
                <w:lang w:bidi="en-US"/>
              </w:rPr>
            </w:pPr>
            <w:r>
              <w:rPr>
                <w:rFonts w:cs="Verdana"/>
                <w:szCs w:val="22"/>
                <w:lang w:bidi="en-US"/>
              </w:rPr>
              <w:t xml:space="preserve">Students will identify and differentiate between basic components of culture in the United States versus Latin America.  Examine cultural practices that students engage in </w:t>
            </w:r>
            <w:commentRangeStart w:id="5"/>
            <w:r>
              <w:rPr>
                <w:rFonts w:cs="Verdana"/>
                <w:szCs w:val="22"/>
                <w:lang w:bidi="en-US"/>
              </w:rPr>
              <w:t>today</w:t>
            </w:r>
            <w:commentRangeEnd w:id="5"/>
            <w:r w:rsidR="00DE17A4">
              <w:rPr>
                <w:rStyle w:val="CommentReference"/>
                <w:vanish/>
              </w:rPr>
              <w:commentReference w:id="5"/>
            </w:r>
            <w:r>
              <w:rPr>
                <w:rFonts w:cs="Verdana"/>
                <w:szCs w:val="22"/>
                <w:lang w:bidi="en-US"/>
              </w:rPr>
              <w:t>.</w:t>
            </w:r>
          </w:p>
          <w:p w:rsidR="00F6218A" w:rsidRDefault="00F6218A" w:rsidP="003E7E67">
            <w:pPr>
              <w:widowControl w:val="0"/>
              <w:numPr>
                <w:ins w:id="6" w:author="Terrill Laura" w:date="2012-05-21T19:56:00Z"/>
              </w:numPr>
              <w:tabs>
                <w:tab w:val="left" w:pos="220"/>
              </w:tabs>
              <w:autoSpaceDE w:val="0"/>
              <w:autoSpaceDN w:val="0"/>
              <w:adjustRightInd w:val="0"/>
              <w:rPr>
                <w:ins w:id="7" w:author="Terrill Laura" w:date="2012-05-21T19:56:00Z"/>
                <w:rFonts w:cs="Verdana"/>
                <w:szCs w:val="22"/>
                <w:lang w:bidi="en-US"/>
              </w:rPr>
            </w:pPr>
          </w:p>
          <w:p w:rsidR="00F6218A" w:rsidRDefault="00F6218A" w:rsidP="003E7E67">
            <w:pPr>
              <w:widowControl w:val="0"/>
              <w:tabs>
                <w:tab w:val="left" w:pos="220"/>
              </w:tabs>
              <w:autoSpaceDE w:val="0"/>
              <w:autoSpaceDN w:val="0"/>
              <w:adjustRightInd w:val="0"/>
              <w:rPr>
                <w:ins w:id="8" w:author="Terrill Laura" w:date="2012-05-21T19:56:00Z"/>
                <w:rFonts w:cs="Verdana"/>
                <w:szCs w:val="22"/>
                <w:lang w:bidi="en-US"/>
              </w:rPr>
            </w:pPr>
            <w:ins w:id="9" w:author="Terrill Laura" w:date="2012-05-21T19:56:00Z">
              <w:r>
                <w:rPr>
                  <w:rFonts w:cs="Verdana"/>
                  <w:szCs w:val="22"/>
                  <w:lang w:bidi="en-US"/>
                </w:rPr>
                <w:t>In general terms what will they read and view, what will they discuss</w:t>
              </w:r>
            </w:ins>
          </w:p>
          <w:p w:rsidR="00F6218A" w:rsidRDefault="00F6218A" w:rsidP="003E7E67">
            <w:pPr>
              <w:widowControl w:val="0"/>
              <w:numPr>
                <w:ins w:id="10" w:author="Terrill Laura" w:date="2012-05-21T19:56:00Z"/>
              </w:numPr>
              <w:tabs>
                <w:tab w:val="left" w:pos="220"/>
              </w:tabs>
              <w:autoSpaceDE w:val="0"/>
              <w:autoSpaceDN w:val="0"/>
              <w:adjustRightInd w:val="0"/>
              <w:rPr>
                <w:ins w:id="11" w:author="Terrill Laura" w:date="2012-05-21T19:56:00Z"/>
                <w:rFonts w:cs="Verdana"/>
                <w:szCs w:val="22"/>
                <w:lang w:bidi="en-US"/>
              </w:rPr>
            </w:pPr>
          </w:p>
          <w:p w:rsidR="00F6218A" w:rsidRDefault="00F6218A" w:rsidP="003E7E67">
            <w:pPr>
              <w:widowControl w:val="0"/>
              <w:numPr>
                <w:ins w:id="12" w:author="Terrill Laura" w:date="2012-05-21T19:56:00Z"/>
              </w:numPr>
              <w:tabs>
                <w:tab w:val="left" w:pos="220"/>
              </w:tabs>
              <w:autoSpaceDE w:val="0"/>
              <w:autoSpaceDN w:val="0"/>
              <w:adjustRightInd w:val="0"/>
              <w:rPr>
                <w:rFonts w:cs="Verdana"/>
                <w:szCs w:val="22"/>
                <w:lang w:bidi="en-US"/>
              </w:rPr>
            </w:pPr>
            <w:ins w:id="13" w:author="Terrill Laura" w:date="2012-05-21T19:56:00Z">
              <w:r>
                <w:rPr>
                  <w:rFonts w:cs="Verdana"/>
                  <w:szCs w:val="22"/>
                  <w:lang w:bidi="en-US"/>
                </w:rPr>
                <w:t>Students will read about…..and will view video excerpts that deal with</w:t>
              </w:r>
            </w:ins>
            <w:ins w:id="14" w:author="Terrill Laura" w:date="2012-05-21T19:57:00Z">
              <w:r>
                <w:rPr>
                  <w:rFonts w:cs="Verdana"/>
                  <w:szCs w:val="22"/>
                  <w:lang w:bidi="en-US"/>
                </w:rPr>
                <w:t xml:space="preserve">….. They will become experts on one aspect of culture and will debate </w:t>
              </w:r>
            </w:ins>
            <w:ins w:id="15" w:author="Terrill Laura" w:date="2012-05-21T19:58:00Z">
              <w:r>
                <w:rPr>
                  <w:rFonts w:cs="Verdana"/>
                  <w:szCs w:val="22"/>
                  <w:lang w:bidi="en-US"/>
                </w:rPr>
                <w:t>(</w:t>
              </w:r>
            </w:ins>
            <w:ins w:id="16" w:author="Terrill Laura" w:date="2012-05-21T19:57:00Z">
              <w:r>
                <w:rPr>
                  <w:rFonts w:cs="Verdana"/>
                  <w:szCs w:val="22"/>
                  <w:lang w:bidi="en-US"/>
                </w:rPr>
                <w:t>that</w:t>
              </w:r>
            </w:ins>
            <w:ins w:id="17" w:author="Terrill Laura" w:date="2012-05-21T19:58:00Z">
              <w:r>
                <w:rPr>
                  <w:rFonts w:cs="Verdana"/>
                  <w:szCs w:val="22"/>
                  <w:lang w:bidi="en-US"/>
                </w:rPr>
                <w:t>)</w:t>
              </w:r>
            </w:ins>
            <w:ins w:id="18" w:author="Terrill Laura" w:date="2012-05-21T19:57:00Z">
              <w:r>
                <w:rPr>
                  <w:rFonts w:cs="Verdana"/>
                  <w:szCs w:val="22"/>
                  <w:lang w:bidi="en-US"/>
                </w:rPr>
                <w:t xml:space="preserve"> from different points of view. </w:t>
              </w:r>
            </w:ins>
            <w:ins w:id="19" w:author="Terrill Laura" w:date="2012-05-21T19:58:00Z">
              <w:r>
                <w:rPr>
                  <w:rFonts w:cs="Verdana"/>
                  <w:szCs w:val="22"/>
                  <w:lang w:bidi="en-US"/>
                </w:rPr>
                <w:t xml:space="preserve">They will develop their own personal definition of culture and write an autobiographical piece explaining their cultural identity to others. </w:t>
              </w:r>
            </w:ins>
          </w:p>
          <w:p w:rsidR="00BB02C3" w:rsidRPr="005F73AC" w:rsidRDefault="00BB02C3" w:rsidP="003E7E67">
            <w:pPr>
              <w:widowControl w:val="0"/>
              <w:tabs>
                <w:tab w:val="left" w:pos="220"/>
              </w:tabs>
              <w:autoSpaceDE w:val="0"/>
              <w:autoSpaceDN w:val="0"/>
              <w:adjustRightInd w:val="0"/>
              <w:rPr>
                <w:rFonts w:cs="Verdana"/>
                <w:szCs w:val="22"/>
                <w:lang w:bidi="en-US"/>
              </w:rPr>
            </w:pPr>
          </w:p>
        </w:tc>
      </w:tr>
      <w:tr w:rsidR="00BB02C3">
        <w:trPr>
          <w:trHeight w:val="432"/>
        </w:trPr>
        <w:tc>
          <w:tcPr>
            <w:tcW w:w="1975" w:type="dxa"/>
            <w:gridSpan w:val="2"/>
            <w:shd w:val="clear" w:color="auto" w:fill="D9D9D9" w:themeFill="background1" w:themeFillShade="D9"/>
            <w:vAlign w:val="center"/>
          </w:tcPr>
          <w:p w:rsidR="00BB02C3" w:rsidRDefault="00BB02C3" w:rsidP="003E7E67">
            <w:pPr>
              <w:rPr>
                <w:b/>
              </w:rPr>
            </w:pPr>
            <w:r>
              <w:rPr>
                <w:b/>
              </w:rPr>
              <w:t>Standard(s):</w:t>
            </w:r>
          </w:p>
        </w:tc>
        <w:tc>
          <w:tcPr>
            <w:tcW w:w="6881" w:type="dxa"/>
            <w:gridSpan w:val="2"/>
            <w:shd w:val="clear" w:color="auto" w:fill="auto"/>
            <w:vAlign w:val="center"/>
          </w:tcPr>
          <w:p w:rsidR="00BB02C3" w:rsidRPr="003A2700" w:rsidRDefault="00BB02C3" w:rsidP="003E7E67">
            <w:r>
              <w:t>Goal 29</w:t>
            </w:r>
          </w:p>
        </w:tc>
      </w:tr>
      <w:tr w:rsidR="00BB02C3">
        <w:trPr>
          <w:trHeight w:val="432"/>
        </w:trPr>
        <w:tc>
          <w:tcPr>
            <w:tcW w:w="8856" w:type="dxa"/>
            <w:gridSpan w:val="4"/>
            <w:shd w:val="clear" w:color="auto" w:fill="FFFF00"/>
            <w:vAlign w:val="center"/>
          </w:tcPr>
          <w:p w:rsidR="00BB02C3" w:rsidRPr="000416AD" w:rsidRDefault="00BB02C3" w:rsidP="003E7E67">
            <w:pPr>
              <w:jc w:val="center"/>
              <w:rPr>
                <w:b/>
              </w:rPr>
            </w:pPr>
            <w:r w:rsidRPr="000416AD">
              <w:rPr>
                <w:b/>
              </w:rPr>
              <w:t xml:space="preserve"> Desired Results</w:t>
            </w:r>
          </w:p>
        </w:tc>
      </w:tr>
      <w:tr w:rsidR="00BB02C3">
        <w:tc>
          <w:tcPr>
            <w:tcW w:w="1975" w:type="dxa"/>
            <w:gridSpan w:val="2"/>
            <w:shd w:val="clear" w:color="auto" w:fill="D9D9D9" w:themeFill="background1" w:themeFillShade="D9"/>
          </w:tcPr>
          <w:p w:rsidR="00BB02C3" w:rsidRPr="008953DF" w:rsidRDefault="00BB02C3" w:rsidP="003E7E67">
            <w:pPr>
              <w:rPr>
                <w:b/>
              </w:rPr>
            </w:pPr>
            <w:r w:rsidRPr="000416AD">
              <w:rPr>
                <w:b/>
              </w:rPr>
              <w:t>Understandings</w:t>
            </w:r>
          </w:p>
        </w:tc>
        <w:tc>
          <w:tcPr>
            <w:tcW w:w="6881" w:type="dxa"/>
            <w:gridSpan w:val="2"/>
          </w:tcPr>
          <w:p w:rsidR="00BB02C3" w:rsidRDefault="00BB02C3" w:rsidP="003E7E67">
            <w:pPr>
              <w:rPr>
                <w:rFonts w:cs="Verdana"/>
                <w:szCs w:val="22"/>
                <w:lang w:bidi="en-US"/>
              </w:rPr>
            </w:pPr>
          </w:p>
          <w:p w:rsidR="00BB02C3" w:rsidRDefault="00BB02C3" w:rsidP="00BB02C3">
            <w:pPr>
              <w:pStyle w:val="ListParagraph"/>
              <w:numPr>
                <w:ilvl w:val="0"/>
                <w:numId w:val="2"/>
                <w:numberingChange w:id="20" w:author="Terrill Laura" w:date="2012-05-21T19:33:00Z" w:original=""/>
              </w:numPr>
              <w:rPr>
                <w:rFonts w:cs="Verdana"/>
                <w:szCs w:val="22"/>
                <w:lang w:bidi="en-US"/>
              </w:rPr>
            </w:pPr>
            <w:r>
              <w:rPr>
                <w:rFonts w:cs="Verdana"/>
                <w:szCs w:val="22"/>
                <w:lang w:bidi="en-US"/>
              </w:rPr>
              <w:t>Culture is influenced and composed of many factors</w:t>
            </w:r>
            <w:r w:rsidRPr="00E17B64">
              <w:rPr>
                <w:rFonts w:cs="Verdana"/>
                <w:szCs w:val="22"/>
                <w:lang w:bidi="en-US"/>
              </w:rPr>
              <w:t>.</w:t>
            </w:r>
          </w:p>
          <w:p w:rsidR="00BB02C3" w:rsidRDefault="00BB02C3" w:rsidP="00BB02C3">
            <w:pPr>
              <w:pStyle w:val="ListParagraph"/>
              <w:numPr>
                <w:ilvl w:val="0"/>
                <w:numId w:val="2"/>
                <w:numberingChange w:id="21" w:author="Terrill Laura" w:date="2012-05-21T19:33:00Z" w:original=""/>
              </w:numPr>
              <w:rPr>
                <w:rFonts w:cs="Verdana"/>
                <w:szCs w:val="22"/>
                <w:lang w:bidi="en-US"/>
              </w:rPr>
            </w:pPr>
            <w:r>
              <w:rPr>
                <w:rFonts w:cs="Verdana"/>
                <w:szCs w:val="22"/>
                <w:lang w:bidi="en-US"/>
              </w:rPr>
              <w:t>Culture changes over time.</w:t>
            </w:r>
          </w:p>
          <w:p w:rsidR="00BB02C3" w:rsidRDefault="00BB02C3" w:rsidP="00BB02C3">
            <w:pPr>
              <w:pStyle w:val="ListParagraph"/>
              <w:numPr>
                <w:ilvl w:val="0"/>
                <w:numId w:val="2"/>
                <w:numberingChange w:id="22" w:author="Terrill Laura" w:date="2012-05-21T19:33:00Z" w:original=""/>
              </w:numPr>
              <w:rPr>
                <w:rFonts w:cs="Verdana"/>
                <w:szCs w:val="22"/>
                <w:lang w:bidi="en-US"/>
              </w:rPr>
            </w:pPr>
            <w:r>
              <w:rPr>
                <w:rFonts w:cs="Verdana"/>
                <w:szCs w:val="22"/>
                <w:lang w:bidi="en-US"/>
              </w:rPr>
              <w:t>Language is a major part of culture.</w:t>
            </w:r>
          </w:p>
          <w:p w:rsidR="00BB02C3" w:rsidRDefault="00BB02C3" w:rsidP="00BB02C3">
            <w:pPr>
              <w:pStyle w:val="ListParagraph"/>
              <w:numPr>
                <w:ilvl w:val="0"/>
                <w:numId w:val="2"/>
                <w:numberingChange w:id="23" w:author="Terrill Laura" w:date="2012-05-21T19:33:00Z" w:original=""/>
              </w:numPr>
              <w:rPr>
                <w:rFonts w:cs="Verdana"/>
                <w:szCs w:val="22"/>
                <w:lang w:bidi="en-US"/>
              </w:rPr>
            </w:pPr>
            <w:r>
              <w:rPr>
                <w:rFonts w:cs="Verdana"/>
                <w:szCs w:val="22"/>
                <w:lang w:bidi="en-US"/>
              </w:rPr>
              <w:t>Culture can influence others.</w:t>
            </w:r>
            <w:ins w:id="24" w:author="Terrill Laura" w:date="2012-05-21T19:37:00Z">
              <w:r w:rsidR="0030008A">
                <w:rPr>
                  <w:rFonts w:cs="Verdana"/>
                  <w:szCs w:val="22"/>
                  <w:lang w:bidi="en-US"/>
                </w:rPr>
                <w:t xml:space="preserve"> Is this true? </w:t>
              </w:r>
            </w:ins>
          </w:p>
          <w:p w:rsidR="0030008A" w:rsidRDefault="0030008A" w:rsidP="00BB02C3">
            <w:pPr>
              <w:pStyle w:val="ListParagraph"/>
              <w:numPr>
                <w:ilvl w:val="0"/>
                <w:numId w:val="2"/>
                <w:numberingChange w:id="25" w:author="Terrill Laura" w:date="2012-05-21T19:39:00Z" w:original=""/>
              </w:numPr>
              <w:rPr>
                <w:ins w:id="26" w:author="Terrill Laura" w:date="2012-05-21T19:36:00Z"/>
                <w:rFonts w:cs="Verdana"/>
                <w:szCs w:val="22"/>
                <w:lang w:bidi="en-US"/>
              </w:rPr>
            </w:pPr>
            <w:ins w:id="27" w:author="Terrill Laura" w:date="2012-05-21T19:36:00Z">
              <w:r>
                <w:rPr>
                  <w:rFonts w:cs="Verdana"/>
                  <w:szCs w:val="22"/>
                  <w:lang w:bidi="en-US"/>
                </w:rPr>
                <w:t xml:space="preserve">Culture consists of practices, products and perspectives. </w:t>
              </w:r>
            </w:ins>
          </w:p>
          <w:p w:rsidR="0030008A" w:rsidRDefault="0030008A" w:rsidP="00BB02C3">
            <w:pPr>
              <w:pStyle w:val="ListParagraph"/>
              <w:numPr>
                <w:ilvl w:val="0"/>
                <w:numId w:val="2"/>
                <w:numberingChange w:id="28" w:author="Terrill Laura" w:date="2012-05-21T19:39:00Z" w:original=""/>
              </w:numPr>
              <w:rPr>
                <w:ins w:id="29" w:author="Terrill Laura" w:date="2012-05-21T19:37:00Z"/>
                <w:rFonts w:cs="Verdana"/>
                <w:szCs w:val="22"/>
                <w:lang w:bidi="en-US"/>
              </w:rPr>
            </w:pPr>
            <w:ins w:id="30" w:author="Terrill Laura" w:date="2012-05-21T19:37:00Z">
              <w:r>
                <w:rPr>
                  <w:rFonts w:cs="Verdana"/>
                  <w:szCs w:val="22"/>
                  <w:lang w:bidi="en-US"/>
                </w:rPr>
                <w:t xml:space="preserve">Language and culture are inseparable. </w:t>
              </w:r>
            </w:ins>
          </w:p>
          <w:p w:rsidR="0030008A" w:rsidRPr="00BB02C3" w:rsidRDefault="0030008A" w:rsidP="00BB02C3">
            <w:pPr>
              <w:pStyle w:val="ListParagraph"/>
              <w:numPr>
                <w:ilvl w:val="0"/>
                <w:numId w:val="2"/>
                <w:numberingChange w:id="31" w:author="Terrill Laura" w:date="2012-05-21T19:39:00Z" w:original=""/>
              </w:numPr>
              <w:rPr>
                <w:ins w:id="32" w:author="Terrill Laura" w:date="2012-05-21T19:36:00Z"/>
                <w:rFonts w:cs="Verdana"/>
                <w:szCs w:val="22"/>
                <w:lang w:bidi="en-US"/>
              </w:rPr>
            </w:pPr>
          </w:p>
          <w:p w:rsidR="00BB02C3" w:rsidRPr="00A4446A" w:rsidRDefault="00BB02C3" w:rsidP="003E7E67">
            <w:pPr>
              <w:rPr>
                <w:rFonts w:cs="Verdana"/>
                <w:szCs w:val="22"/>
                <w:lang w:bidi="en-US"/>
              </w:rPr>
            </w:pPr>
          </w:p>
        </w:tc>
      </w:tr>
      <w:tr w:rsidR="00BB02C3">
        <w:tc>
          <w:tcPr>
            <w:tcW w:w="1975" w:type="dxa"/>
            <w:gridSpan w:val="2"/>
            <w:shd w:val="clear" w:color="auto" w:fill="D9D9D9" w:themeFill="background1" w:themeFillShade="D9"/>
          </w:tcPr>
          <w:p w:rsidR="00BB02C3" w:rsidRDefault="00BB02C3" w:rsidP="003E7E67">
            <w:pPr>
              <w:rPr>
                <w:b/>
              </w:rPr>
            </w:pPr>
            <w:r>
              <w:rPr>
                <w:b/>
              </w:rPr>
              <w:t>Essential Questions</w:t>
            </w:r>
          </w:p>
        </w:tc>
        <w:tc>
          <w:tcPr>
            <w:tcW w:w="6881" w:type="dxa"/>
            <w:gridSpan w:val="2"/>
          </w:tcPr>
          <w:p w:rsidR="00BB02C3" w:rsidRDefault="00BB02C3" w:rsidP="003E7E67">
            <w:pPr>
              <w:pStyle w:val="ListParagraph"/>
              <w:rPr>
                <w:rFonts w:cs="Verdana"/>
                <w:szCs w:val="22"/>
                <w:lang w:bidi="en-US"/>
              </w:rPr>
            </w:pPr>
          </w:p>
          <w:p w:rsidR="00BB02C3" w:rsidRDefault="00BB02C3" w:rsidP="00BB02C3">
            <w:pPr>
              <w:pStyle w:val="ListParagraph"/>
              <w:numPr>
                <w:ilvl w:val="0"/>
                <w:numId w:val="3"/>
                <w:numberingChange w:id="33" w:author="Terrill Laura" w:date="2012-05-21T19:33:00Z" w:original=""/>
              </w:numPr>
              <w:rPr>
                <w:rFonts w:cs="Verdana"/>
                <w:szCs w:val="22"/>
                <w:lang w:bidi="en-US"/>
              </w:rPr>
            </w:pPr>
            <w:r>
              <w:rPr>
                <w:rFonts w:cs="Verdana"/>
                <w:szCs w:val="22"/>
                <w:lang w:bidi="en-US"/>
              </w:rPr>
              <w:t>What is culture?</w:t>
            </w:r>
          </w:p>
          <w:p w:rsidR="00BB02C3" w:rsidRDefault="00BB02C3" w:rsidP="00BB02C3">
            <w:pPr>
              <w:pStyle w:val="ListParagraph"/>
              <w:numPr>
                <w:ilvl w:val="0"/>
                <w:numId w:val="3"/>
                <w:numberingChange w:id="34" w:author="Terrill Laura" w:date="2012-05-21T19:33:00Z" w:original=""/>
              </w:numPr>
              <w:rPr>
                <w:rFonts w:cs="Verdana"/>
                <w:szCs w:val="22"/>
                <w:lang w:bidi="en-US"/>
              </w:rPr>
            </w:pPr>
            <w:r>
              <w:rPr>
                <w:rFonts w:cs="Verdana"/>
                <w:szCs w:val="22"/>
                <w:lang w:bidi="en-US"/>
              </w:rPr>
              <w:t>What factors cause culture to change?</w:t>
            </w:r>
          </w:p>
          <w:p w:rsidR="00BB02C3" w:rsidRDefault="00DD0DE1" w:rsidP="00BB02C3">
            <w:pPr>
              <w:pStyle w:val="ListParagraph"/>
              <w:numPr>
                <w:ilvl w:val="0"/>
                <w:numId w:val="3"/>
                <w:numberingChange w:id="35" w:author="Terrill Laura" w:date="2012-05-21T19:33:00Z" w:original=""/>
              </w:numPr>
              <w:rPr>
                <w:rFonts w:cs="Verdana"/>
                <w:szCs w:val="22"/>
                <w:lang w:bidi="en-US"/>
              </w:rPr>
            </w:pPr>
            <w:r>
              <w:rPr>
                <w:rFonts w:cs="Verdana"/>
                <w:szCs w:val="22"/>
                <w:lang w:bidi="en-US"/>
              </w:rPr>
              <w:t>What culture</w:t>
            </w:r>
            <w:ins w:id="36" w:author="Terrill Laura" w:date="2012-05-21T19:38:00Z">
              <w:r w:rsidR="0030008A">
                <w:rPr>
                  <w:rFonts w:cs="Verdana"/>
                  <w:szCs w:val="22"/>
                  <w:lang w:bidi="en-US"/>
                </w:rPr>
                <w:t>(s)</w:t>
              </w:r>
            </w:ins>
            <w:r>
              <w:rPr>
                <w:rFonts w:cs="Verdana"/>
                <w:szCs w:val="22"/>
                <w:lang w:bidi="en-US"/>
              </w:rPr>
              <w:t xml:space="preserve"> do I identify with? And why?</w:t>
            </w:r>
            <w:ins w:id="37" w:author="Terrill Laura" w:date="2012-05-21T19:38:00Z">
              <w:r w:rsidR="0030008A">
                <w:rPr>
                  <w:rFonts w:cs="Verdana"/>
                  <w:szCs w:val="22"/>
                  <w:lang w:bidi="en-US"/>
                </w:rPr>
                <w:t xml:space="preserve"> </w:t>
              </w:r>
            </w:ins>
          </w:p>
          <w:p w:rsidR="0030008A" w:rsidRDefault="0030008A" w:rsidP="00BB02C3">
            <w:pPr>
              <w:pStyle w:val="ListParagraph"/>
              <w:numPr>
                <w:ilvl w:val="0"/>
                <w:numId w:val="3"/>
                <w:numberingChange w:id="38" w:author="Terrill Laura" w:date="2012-05-21T19:39:00Z" w:original=""/>
              </w:numPr>
              <w:rPr>
                <w:ins w:id="39" w:author="Terrill Laura" w:date="2012-05-21T19:38:00Z"/>
                <w:rFonts w:cs="Verdana"/>
                <w:szCs w:val="22"/>
                <w:lang w:bidi="en-US"/>
              </w:rPr>
            </w:pPr>
            <w:ins w:id="40" w:author="Terrill Laura" w:date="2012-05-21T19:38:00Z">
              <w:r>
                <w:rPr>
                  <w:rFonts w:cs="Verdana"/>
                  <w:szCs w:val="22"/>
                  <w:lang w:bidi="en-US"/>
                </w:rPr>
                <w:t>How do I identify with different cultures?</w:t>
              </w:r>
            </w:ins>
          </w:p>
          <w:p w:rsidR="00BB02C3" w:rsidRPr="00E17B64" w:rsidRDefault="00DD0DE1" w:rsidP="00BB02C3">
            <w:pPr>
              <w:pStyle w:val="ListParagraph"/>
              <w:numPr>
                <w:ilvl w:val="0"/>
                <w:numId w:val="3"/>
                <w:numberingChange w:id="41" w:author="Terrill Laura" w:date="2012-05-21T19:33:00Z" w:original=""/>
              </w:numPr>
              <w:rPr>
                <w:rFonts w:cs="Verdana"/>
                <w:szCs w:val="22"/>
                <w:lang w:bidi="en-US"/>
              </w:rPr>
            </w:pPr>
            <w:r>
              <w:rPr>
                <w:rFonts w:cs="Verdana"/>
                <w:szCs w:val="22"/>
                <w:lang w:bidi="en-US"/>
              </w:rPr>
              <w:t>How does my culture affect my world?</w:t>
            </w:r>
          </w:p>
          <w:p w:rsidR="00BB02C3" w:rsidRPr="00A4446A" w:rsidRDefault="00BB02C3" w:rsidP="003E7E67">
            <w:pPr>
              <w:rPr>
                <w:rFonts w:cs="Verdana"/>
                <w:szCs w:val="22"/>
                <w:lang w:bidi="en-US"/>
              </w:rPr>
            </w:pPr>
            <w:r w:rsidRPr="00022AE5">
              <w:rPr>
                <w:rFonts w:cs="Verdana"/>
                <w:szCs w:val="22"/>
                <w:lang w:bidi="en-US"/>
              </w:rPr>
              <w:t xml:space="preserve"> </w:t>
            </w:r>
          </w:p>
        </w:tc>
      </w:tr>
      <w:tr w:rsidR="00BB02C3">
        <w:trPr>
          <w:trHeight w:val="432"/>
        </w:trPr>
        <w:tc>
          <w:tcPr>
            <w:tcW w:w="4607" w:type="dxa"/>
            <w:gridSpan w:val="3"/>
            <w:shd w:val="clear" w:color="auto" w:fill="D9D9D9" w:themeFill="background1" w:themeFillShade="D9"/>
          </w:tcPr>
          <w:p w:rsidR="00BB02C3" w:rsidRPr="004D4008" w:rsidRDefault="00BB02C3" w:rsidP="003E7E67">
            <w:pPr>
              <w:jc w:val="center"/>
              <w:rPr>
                <w:b/>
              </w:rPr>
            </w:pPr>
            <w:r>
              <w:rPr>
                <w:b/>
              </w:rPr>
              <w:t>Skills / Functions</w:t>
            </w:r>
          </w:p>
          <w:p w:rsidR="00BB02C3" w:rsidRDefault="00BB02C3" w:rsidP="003E7E67">
            <w:pPr>
              <w:jc w:val="center"/>
            </w:pPr>
            <w:r>
              <w:t>what students will know and be able to do</w:t>
            </w:r>
          </w:p>
          <w:p w:rsidR="00BB02C3" w:rsidRDefault="00BB02C3" w:rsidP="003E7E67"/>
        </w:tc>
        <w:tc>
          <w:tcPr>
            <w:tcW w:w="4249" w:type="dxa"/>
            <w:shd w:val="clear" w:color="auto" w:fill="D9D9D9" w:themeFill="background1" w:themeFillShade="D9"/>
            <w:vAlign w:val="center"/>
          </w:tcPr>
          <w:p w:rsidR="00BB02C3" w:rsidRPr="004D4008" w:rsidRDefault="00BB02C3" w:rsidP="003E7E67">
            <w:pPr>
              <w:jc w:val="center"/>
              <w:rPr>
                <w:b/>
              </w:rPr>
            </w:pPr>
            <w:r w:rsidRPr="004D4008">
              <w:rPr>
                <w:b/>
              </w:rPr>
              <w:t xml:space="preserve">Knowledge </w:t>
            </w:r>
          </w:p>
          <w:p w:rsidR="00BB02C3" w:rsidRDefault="00BB02C3" w:rsidP="003E7E67">
            <w:pPr>
              <w:jc w:val="center"/>
            </w:pPr>
            <w:r>
              <w:t xml:space="preserve">what students will need in terms of </w:t>
            </w:r>
            <w:commentRangeStart w:id="42"/>
            <w:r>
              <w:t>vocabulary</w:t>
            </w:r>
            <w:commentRangeEnd w:id="42"/>
            <w:r w:rsidR="00F6218A">
              <w:rPr>
                <w:rStyle w:val="CommentReference"/>
                <w:vanish/>
              </w:rPr>
              <w:commentReference w:id="42"/>
            </w:r>
            <w:r>
              <w:t xml:space="preserve"> and structures to demonstrate their knowledge</w:t>
            </w:r>
          </w:p>
        </w:tc>
      </w:tr>
      <w:tr w:rsidR="00F6218A">
        <w:trPr>
          <w:cantSplit/>
          <w:trHeight w:val="290"/>
          <w:ins w:id="43" w:author="Terrill Laura" w:date="2012-05-21T19:54:00Z"/>
        </w:trPr>
        <w:tc>
          <w:tcPr>
            <w:tcW w:w="4607" w:type="dxa"/>
            <w:gridSpan w:val="3"/>
          </w:tcPr>
          <w:p w:rsidR="00F6218A" w:rsidRDefault="00F6218A" w:rsidP="003E7E67">
            <w:pPr>
              <w:rPr>
                <w:ins w:id="44" w:author="Terrill Laura" w:date="2012-05-21T19:54:00Z"/>
              </w:rPr>
            </w:pPr>
            <w:ins w:id="45" w:author="Terrill Laura" w:date="2012-05-21T19:54:00Z">
              <w:r>
                <w:t>write a personal definition of culture</w:t>
              </w:r>
            </w:ins>
          </w:p>
        </w:tc>
        <w:tc>
          <w:tcPr>
            <w:tcW w:w="4249" w:type="dxa"/>
          </w:tcPr>
          <w:p w:rsidR="00F6218A" w:rsidRDefault="00E45D6C" w:rsidP="003E7E67">
            <w:pPr>
              <w:rPr>
                <w:ins w:id="46" w:author="Terrill Laura" w:date="2012-05-21T20:13:00Z"/>
              </w:rPr>
            </w:pPr>
            <w:ins w:id="47" w:author="Terrill Laura" w:date="2012-05-21T20:13:00Z">
              <w:r>
                <w:t>I believe that</w:t>
              </w:r>
            </w:ins>
          </w:p>
          <w:p w:rsidR="00E45D6C" w:rsidRDefault="00E45D6C" w:rsidP="003E7E67">
            <w:pPr>
              <w:numPr>
                <w:ins w:id="48" w:author="Terrill Laura" w:date="2012-05-21T20:14:00Z"/>
              </w:numPr>
              <w:rPr>
                <w:ins w:id="49" w:author="Terrill Laura" w:date="2012-05-21T20:14:00Z"/>
              </w:rPr>
            </w:pPr>
            <w:ins w:id="50" w:author="Terrill Laura" w:date="2012-05-21T20:13:00Z">
              <w:r>
                <w:t>My thinking has been influenced by</w:t>
              </w:r>
            </w:ins>
          </w:p>
          <w:p w:rsidR="00E45D6C" w:rsidRDefault="00E45D6C" w:rsidP="003E7E67">
            <w:pPr>
              <w:numPr>
                <w:ins w:id="51" w:author="Terrill Laura" w:date="2012-05-21T20:14:00Z"/>
              </w:numPr>
              <w:rPr>
                <w:ins w:id="52" w:author="Terrill Laura" w:date="2012-05-21T20:14:00Z"/>
              </w:rPr>
            </w:pPr>
            <w:ins w:id="53" w:author="Terrill Laura" w:date="2012-05-21T20:14:00Z">
              <w:r>
                <w:t>I tend to agree/disagree with</w:t>
              </w:r>
              <w:r>
                <w:t>…</w:t>
              </w:r>
              <w:r>
                <w:t>..</w:t>
              </w:r>
            </w:ins>
          </w:p>
          <w:p w:rsidR="00E45D6C" w:rsidRDefault="00E45D6C" w:rsidP="003E7E67">
            <w:pPr>
              <w:numPr>
                <w:ins w:id="54" w:author="Terrill Laura" w:date="2012-05-21T20:14:00Z"/>
              </w:numPr>
              <w:rPr>
                <w:ins w:id="55" w:author="Terrill Laura" w:date="2012-05-21T19:54:00Z"/>
              </w:rPr>
            </w:pPr>
            <w:ins w:id="56" w:author="Terrill Laura" w:date="2012-05-21T20:14:00Z">
              <w:r>
                <w:t xml:space="preserve">Furthermore, however, </w:t>
              </w:r>
            </w:ins>
          </w:p>
        </w:tc>
      </w:tr>
      <w:tr w:rsidR="00BB02C3">
        <w:trPr>
          <w:cantSplit/>
          <w:trHeight w:val="290"/>
        </w:trPr>
        <w:tc>
          <w:tcPr>
            <w:tcW w:w="4607" w:type="dxa"/>
            <w:gridSpan w:val="3"/>
          </w:tcPr>
          <w:p w:rsidR="00BB02C3" w:rsidRDefault="00DD0DE1" w:rsidP="003E7E67">
            <w:r>
              <w:t xml:space="preserve">Distinguish between values, morals, customs, traditions, norms, and symbols in the US and Latin America. </w:t>
            </w:r>
          </w:p>
        </w:tc>
        <w:tc>
          <w:tcPr>
            <w:tcW w:w="4249" w:type="dxa"/>
          </w:tcPr>
          <w:p w:rsidR="00E45D6C" w:rsidRDefault="00E45D6C" w:rsidP="003E7E67">
            <w:pPr>
              <w:rPr>
                <w:ins w:id="57" w:author="Terrill Laura" w:date="2012-05-21T20:07:00Z"/>
              </w:rPr>
            </w:pPr>
            <w:ins w:id="58" w:author="Terrill Laura" w:date="2012-05-21T20:07:00Z">
              <w:r>
                <w:t>What is a (value)?</w:t>
              </w:r>
            </w:ins>
          </w:p>
          <w:p w:rsidR="00E45D6C" w:rsidRDefault="00E45D6C" w:rsidP="003E7E67">
            <w:pPr>
              <w:numPr>
                <w:ins w:id="59" w:author="Terrill Laura" w:date="2012-05-21T20:08:00Z"/>
              </w:numPr>
              <w:rPr>
                <w:ins w:id="60" w:author="Terrill Laura" w:date="2012-05-21T20:08:00Z"/>
              </w:rPr>
            </w:pPr>
            <w:ins w:id="61" w:author="Terrill Laura" w:date="2012-05-21T20:08:00Z">
              <w:r>
                <w:t>A value is</w:t>
              </w:r>
              <w:r>
                <w:t>…</w:t>
              </w:r>
              <w:r>
                <w:t>.</w:t>
              </w:r>
            </w:ins>
          </w:p>
          <w:p w:rsidR="00E45D6C" w:rsidRDefault="00E45D6C" w:rsidP="003E7E67">
            <w:pPr>
              <w:numPr>
                <w:ins w:id="62" w:author="Terrill Laura" w:date="2012-05-21T20:08:00Z"/>
              </w:numPr>
              <w:rPr>
                <w:ins w:id="63" w:author="Terrill Laura" w:date="2012-05-21T20:08:00Z"/>
              </w:rPr>
            </w:pPr>
            <w:ins w:id="64" w:author="Terrill Laura" w:date="2012-05-21T20:08:00Z">
              <w:r>
                <w:t xml:space="preserve">What are your values? </w:t>
              </w:r>
            </w:ins>
          </w:p>
          <w:p w:rsidR="00E45D6C" w:rsidRDefault="00E45D6C" w:rsidP="003E7E67">
            <w:pPr>
              <w:numPr>
                <w:ins w:id="65" w:author="Terrill Laura" w:date="2012-05-21T20:08:00Z"/>
              </w:numPr>
              <w:rPr>
                <w:ins w:id="66" w:author="Terrill Laura" w:date="2012-05-21T20:08:00Z"/>
              </w:rPr>
            </w:pPr>
            <w:ins w:id="67" w:author="Terrill Laura" w:date="2012-05-21T20:08:00Z">
              <w:r>
                <w:t>My values are</w:t>
              </w:r>
              <w:r>
                <w:t>…</w:t>
              </w:r>
              <w:r>
                <w:t>?</w:t>
              </w:r>
            </w:ins>
          </w:p>
          <w:p w:rsidR="00E45D6C" w:rsidRDefault="00E45D6C" w:rsidP="003E7E67">
            <w:pPr>
              <w:numPr>
                <w:ins w:id="68" w:author="Terrill Laura" w:date="2012-05-21T20:08:00Z"/>
              </w:numPr>
              <w:rPr>
                <w:ins w:id="69" w:author="Terrill Laura" w:date="2012-05-21T20:08:00Z"/>
              </w:rPr>
            </w:pPr>
            <w:ins w:id="70" w:author="Terrill Laura" w:date="2012-05-21T20:08:00Z">
              <w:r>
                <w:t>Morals are important because</w:t>
              </w:r>
            </w:ins>
          </w:p>
          <w:p w:rsidR="00BB02C3" w:rsidRDefault="00584A97" w:rsidP="003E7E67">
            <w:pPr>
              <w:numPr>
                <w:ins w:id="71" w:author="Terrill Laura" w:date="2012-05-21T20:08:00Z"/>
              </w:numPr>
            </w:pPr>
            <w:r>
              <w:t>Cultural vocabulary (culture, values, norms, customs, traditions, morals, symbols, ethnocentrism, language, taboo, behavior)</w:t>
            </w:r>
          </w:p>
          <w:p w:rsidR="00584A97" w:rsidRDefault="00584A97" w:rsidP="003E7E67"/>
          <w:p w:rsidR="00523B9F" w:rsidRDefault="00523B9F" w:rsidP="003E7E67">
            <w:r>
              <w:t>Factors that facilitate changes in culture (laws, globalization, migration/immigration, politics, media, etc)</w:t>
            </w:r>
          </w:p>
          <w:p w:rsidR="00523B9F" w:rsidRDefault="00523B9F" w:rsidP="003E7E67"/>
          <w:p w:rsidR="00584A97" w:rsidRDefault="00584A97" w:rsidP="003E7E67">
            <w:r>
              <w:t>Present tense</w:t>
            </w:r>
          </w:p>
        </w:tc>
      </w:tr>
      <w:tr w:rsidR="00BB02C3">
        <w:trPr>
          <w:trHeight w:val="290"/>
        </w:trPr>
        <w:tc>
          <w:tcPr>
            <w:tcW w:w="4607" w:type="dxa"/>
            <w:gridSpan w:val="3"/>
          </w:tcPr>
          <w:p w:rsidR="00BB02C3" w:rsidRDefault="00DD0DE1" w:rsidP="00DD0DE1">
            <w:r>
              <w:t>Distinguish between cultural ideology and material cultural practices.</w:t>
            </w:r>
          </w:p>
        </w:tc>
        <w:tc>
          <w:tcPr>
            <w:tcW w:w="4249" w:type="dxa"/>
            <w:vAlign w:val="center"/>
          </w:tcPr>
          <w:p w:rsidR="00BB02C3" w:rsidRPr="003A2700" w:rsidRDefault="00584A97" w:rsidP="003E7E67">
            <w:r>
              <w:t>Cultural vocabulary (material, abstract)</w:t>
            </w:r>
          </w:p>
        </w:tc>
      </w:tr>
      <w:tr w:rsidR="00BB02C3">
        <w:trPr>
          <w:trHeight w:val="290"/>
        </w:trPr>
        <w:tc>
          <w:tcPr>
            <w:tcW w:w="4607" w:type="dxa"/>
            <w:gridSpan w:val="3"/>
          </w:tcPr>
          <w:p w:rsidR="00BB02C3" w:rsidRDefault="00DD0DE1" w:rsidP="00DD0DE1">
            <w:r>
              <w:t>Determine which aspects of cultural ideology students associate with and which cultural practices they participate in.</w:t>
            </w:r>
          </w:p>
        </w:tc>
        <w:tc>
          <w:tcPr>
            <w:tcW w:w="4249" w:type="dxa"/>
          </w:tcPr>
          <w:p w:rsidR="00523B9F" w:rsidRDefault="00BB02C3" w:rsidP="003E7E67">
            <w:r>
              <w:t>Present tense</w:t>
            </w:r>
          </w:p>
        </w:tc>
      </w:tr>
      <w:tr w:rsidR="00BB02C3">
        <w:trPr>
          <w:trHeight w:val="290"/>
        </w:trPr>
        <w:tc>
          <w:tcPr>
            <w:tcW w:w="4607" w:type="dxa"/>
            <w:gridSpan w:val="3"/>
          </w:tcPr>
          <w:p w:rsidR="00BB02C3" w:rsidRPr="003A2700" w:rsidRDefault="00872F62" w:rsidP="003E7E67">
            <w:r>
              <w:t>Compare cultural ideologies between generations.</w:t>
            </w:r>
          </w:p>
        </w:tc>
        <w:tc>
          <w:tcPr>
            <w:tcW w:w="4249" w:type="dxa"/>
          </w:tcPr>
          <w:p w:rsidR="00BB02C3" w:rsidRDefault="00523B9F" w:rsidP="003E7E67">
            <w:pPr>
              <w:rPr>
                <w:ins w:id="72" w:author="Terrill Laura" w:date="2012-05-21T19:54:00Z"/>
              </w:rPr>
            </w:pPr>
            <w:r>
              <w:t>Cultural vocabulary</w:t>
            </w:r>
          </w:p>
          <w:p w:rsidR="00F6218A" w:rsidRDefault="00F6218A" w:rsidP="003E7E67">
            <w:pPr>
              <w:numPr>
                <w:ins w:id="73" w:author="Terrill Laura" w:date="2012-05-21T19:54:00Z"/>
              </w:numPr>
              <w:rPr>
                <w:ins w:id="74" w:author="Terrill Laura" w:date="2012-05-21T20:13:00Z"/>
              </w:rPr>
            </w:pPr>
            <w:ins w:id="75" w:author="Terrill Laura" w:date="2012-05-21T19:54:00Z">
              <w:r>
                <w:t xml:space="preserve">You will probably need past tense – preterite and imperfect to do this. </w:t>
              </w:r>
            </w:ins>
          </w:p>
          <w:p w:rsidR="00E45D6C" w:rsidRPr="003A2700" w:rsidRDefault="00E45D6C" w:rsidP="003E7E67">
            <w:pPr>
              <w:numPr>
                <w:ins w:id="76" w:author="Terrill Laura" w:date="2012-05-21T20:13:00Z"/>
              </w:numPr>
            </w:pPr>
            <w:ins w:id="77" w:author="Terrill Laura" w:date="2012-05-21T20:13:00Z">
              <w:r>
                <w:t>comparative?</w:t>
              </w:r>
            </w:ins>
          </w:p>
        </w:tc>
      </w:tr>
      <w:tr w:rsidR="00BB02C3">
        <w:trPr>
          <w:trHeight w:val="290"/>
        </w:trPr>
        <w:tc>
          <w:tcPr>
            <w:tcW w:w="4607" w:type="dxa"/>
            <w:gridSpan w:val="3"/>
          </w:tcPr>
          <w:p w:rsidR="00BB02C3" w:rsidRDefault="003E7E67" w:rsidP="003E7E67">
            <w:r>
              <w:t xml:space="preserve">Create complete and complex </w:t>
            </w:r>
            <w:commentRangeStart w:id="78"/>
            <w:r>
              <w:t>sentences</w:t>
            </w:r>
            <w:commentRangeEnd w:id="78"/>
            <w:r w:rsidR="00DE17A4">
              <w:rPr>
                <w:rStyle w:val="CommentReference"/>
                <w:vanish/>
              </w:rPr>
              <w:commentReference w:id="78"/>
            </w:r>
            <w:r>
              <w:t>.</w:t>
            </w:r>
          </w:p>
        </w:tc>
        <w:tc>
          <w:tcPr>
            <w:tcW w:w="4249" w:type="dxa"/>
          </w:tcPr>
          <w:p w:rsidR="00BB02C3" w:rsidRPr="003A2700" w:rsidRDefault="00584A97" w:rsidP="003E7E67">
            <w:r>
              <w:t>Parts of speech, punctuation, capital letters,  and transitions</w:t>
            </w:r>
          </w:p>
        </w:tc>
      </w:tr>
      <w:tr w:rsidR="003E7E67">
        <w:trPr>
          <w:trHeight w:val="290"/>
        </w:trPr>
        <w:tc>
          <w:tcPr>
            <w:tcW w:w="4607" w:type="dxa"/>
            <w:gridSpan w:val="3"/>
          </w:tcPr>
          <w:p w:rsidR="003E7E67" w:rsidRDefault="003E7E67" w:rsidP="003E7E67">
            <w:r>
              <w:t xml:space="preserve">Create complete and organized </w:t>
            </w:r>
            <w:commentRangeStart w:id="79"/>
            <w:r>
              <w:t>paragraphs</w:t>
            </w:r>
            <w:commentRangeEnd w:id="79"/>
            <w:r w:rsidR="00DE17A4">
              <w:rPr>
                <w:rStyle w:val="CommentReference"/>
                <w:vanish/>
              </w:rPr>
              <w:commentReference w:id="79"/>
            </w:r>
            <w:r>
              <w:t>.</w:t>
            </w:r>
          </w:p>
        </w:tc>
        <w:tc>
          <w:tcPr>
            <w:tcW w:w="4249" w:type="dxa"/>
          </w:tcPr>
          <w:p w:rsidR="003E7E67" w:rsidRDefault="00584A97" w:rsidP="003E7E67">
            <w:r>
              <w:t xml:space="preserve">Topic sentences, concluding sentences, </w:t>
            </w:r>
            <w:r w:rsidR="002D58BC">
              <w:t>attention grabber</w:t>
            </w:r>
          </w:p>
        </w:tc>
      </w:tr>
      <w:tr w:rsidR="003E7E67">
        <w:trPr>
          <w:trHeight w:val="290"/>
        </w:trPr>
        <w:tc>
          <w:tcPr>
            <w:tcW w:w="4607" w:type="dxa"/>
            <w:gridSpan w:val="3"/>
          </w:tcPr>
          <w:p w:rsidR="003E7E67" w:rsidRDefault="003E7E67" w:rsidP="003E7E67">
            <w:r>
              <w:t xml:space="preserve">Effectively use descriptive language to communicate </w:t>
            </w:r>
            <w:commentRangeStart w:id="80"/>
            <w:r>
              <w:t>ideas</w:t>
            </w:r>
            <w:commentRangeEnd w:id="80"/>
            <w:r w:rsidR="00DE17A4">
              <w:rPr>
                <w:rStyle w:val="CommentReference"/>
                <w:vanish/>
              </w:rPr>
              <w:commentReference w:id="80"/>
            </w:r>
            <w:r>
              <w:t>.</w:t>
            </w:r>
          </w:p>
        </w:tc>
        <w:tc>
          <w:tcPr>
            <w:tcW w:w="4249" w:type="dxa"/>
          </w:tcPr>
          <w:p w:rsidR="003E7E67" w:rsidRDefault="002D58BC" w:rsidP="003E7E67">
            <w:r>
              <w:t>Voice, 5 senses, narrative (use of 1</w:t>
            </w:r>
            <w:r w:rsidRPr="002D58BC">
              <w:rPr>
                <w:vertAlign w:val="superscript"/>
              </w:rPr>
              <w:t>st</w:t>
            </w:r>
            <w:r>
              <w:t xml:space="preserve"> person)</w:t>
            </w:r>
          </w:p>
        </w:tc>
      </w:tr>
      <w:tr w:rsidR="003E7E67" w:rsidRPr="002D58BC">
        <w:trPr>
          <w:trHeight w:val="290"/>
        </w:trPr>
        <w:tc>
          <w:tcPr>
            <w:tcW w:w="4607" w:type="dxa"/>
            <w:gridSpan w:val="3"/>
          </w:tcPr>
          <w:p w:rsidR="003E7E67" w:rsidRDefault="003E7E67" w:rsidP="00A25206">
            <w:r>
              <w:t xml:space="preserve">Differentiate between sounds of vowels and </w:t>
            </w:r>
            <w:r w:rsidR="00A25206">
              <w:t xml:space="preserve">consonants and be able to spell </w:t>
            </w:r>
            <w:commentRangeStart w:id="81"/>
            <w:r>
              <w:t>appropriately</w:t>
            </w:r>
            <w:commentRangeEnd w:id="81"/>
            <w:r w:rsidR="00DE17A4">
              <w:rPr>
                <w:rStyle w:val="CommentReference"/>
                <w:vanish/>
              </w:rPr>
              <w:commentReference w:id="81"/>
            </w:r>
            <w:r>
              <w:t>.</w:t>
            </w:r>
          </w:p>
        </w:tc>
        <w:tc>
          <w:tcPr>
            <w:tcW w:w="4249" w:type="dxa"/>
          </w:tcPr>
          <w:p w:rsidR="003E7E67" w:rsidRDefault="002D58BC" w:rsidP="003E7E67">
            <w:r>
              <w:t>The alphabet, vowels, consonants.</w:t>
            </w:r>
          </w:p>
          <w:p w:rsidR="002D58BC" w:rsidRPr="002D58BC" w:rsidRDefault="002D58BC" w:rsidP="003E7E67">
            <w:pPr>
              <w:rPr>
                <w:lang w:val="es-ES_tradnl"/>
              </w:rPr>
            </w:pPr>
            <w:r w:rsidRPr="002D58BC">
              <w:rPr>
                <w:lang w:val="es-ES_tradnl"/>
              </w:rPr>
              <w:t>(b/v, a/o/e, i/u, c/z/s, gu/ge/ju, h, k)</w:t>
            </w:r>
          </w:p>
        </w:tc>
      </w:tr>
      <w:tr w:rsidR="00584A97">
        <w:trPr>
          <w:trHeight w:val="290"/>
        </w:trPr>
        <w:tc>
          <w:tcPr>
            <w:tcW w:w="4607" w:type="dxa"/>
            <w:gridSpan w:val="3"/>
          </w:tcPr>
          <w:p w:rsidR="00584A97" w:rsidRDefault="00584A97" w:rsidP="00A25206">
            <w:r>
              <w:t xml:space="preserve">Comprehend and interpret authentic </w:t>
            </w:r>
            <w:commentRangeStart w:id="82"/>
            <w:r>
              <w:t>texts</w:t>
            </w:r>
            <w:commentRangeEnd w:id="82"/>
            <w:r w:rsidR="00DE17A4">
              <w:rPr>
                <w:rStyle w:val="CommentReference"/>
                <w:vanish/>
              </w:rPr>
              <w:commentReference w:id="82"/>
            </w:r>
          </w:p>
        </w:tc>
        <w:tc>
          <w:tcPr>
            <w:tcW w:w="4249" w:type="dxa"/>
          </w:tcPr>
          <w:p w:rsidR="00584A97" w:rsidRDefault="002D58BC" w:rsidP="003E7E67">
            <w:r>
              <w:t xml:space="preserve">Making </w:t>
            </w:r>
            <w:commentRangeStart w:id="83"/>
            <w:r>
              <w:t>connections</w:t>
            </w:r>
            <w:commentRangeEnd w:id="83"/>
            <w:r w:rsidR="00DE17A4">
              <w:rPr>
                <w:rStyle w:val="CommentReference"/>
                <w:vanish/>
              </w:rPr>
              <w:commentReference w:id="83"/>
            </w:r>
            <w:r>
              <w:t>, identifying main idea and supporting details</w:t>
            </w:r>
          </w:p>
        </w:tc>
      </w:tr>
      <w:tr w:rsidR="003E7E67">
        <w:trPr>
          <w:trHeight w:val="512"/>
        </w:trPr>
        <w:tc>
          <w:tcPr>
            <w:tcW w:w="8856" w:type="dxa"/>
            <w:gridSpan w:val="4"/>
            <w:shd w:val="clear" w:color="auto" w:fill="FFFF00"/>
            <w:vAlign w:val="center"/>
          </w:tcPr>
          <w:p w:rsidR="003E7E67" w:rsidRPr="008953DF" w:rsidRDefault="003E7E67" w:rsidP="003E7E67">
            <w:pPr>
              <w:jc w:val="center"/>
              <w:rPr>
                <w:b/>
              </w:rPr>
            </w:pPr>
            <w:r w:rsidRPr="001C4C00">
              <w:rPr>
                <w:b/>
              </w:rPr>
              <w:t xml:space="preserve"> Assessment Evidence</w:t>
            </w:r>
          </w:p>
        </w:tc>
      </w:tr>
      <w:tr w:rsidR="003E7E67">
        <w:trPr>
          <w:trHeight w:val="290"/>
        </w:trPr>
        <w:tc>
          <w:tcPr>
            <w:tcW w:w="8856" w:type="dxa"/>
            <w:gridSpan w:val="4"/>
            <w:shd w:val="clear" w:color="auto" w:fill="D9D9D9" w:themeFill="background1" w:themeFillShade="D9"/>
          </w:tcPr>
          <w:p w:rsidR="003E7E67" w:rsidRPr="001C4C00" w:rsidRDefault="003E7E67" w:rsidP="003E7E67">
            <w:pPr>
              <w:jc w:val="center"/>
              <w:rPr>
                <w:b/>
              </w:rPr>
            </w:pPr>
            <w:r w:rsidRPr="001C4C00">
              <w:rPr>
                <w:b/>
              </w:rPr>
              <w:t>Performance Task Summary</w:t>
            </w:r>
          </w:p>
          <w:p w:rsidR="003E7E67" w:rsidRPr="001C4C00" w:rsidRDefault="003E7E67" w:rsidP="003E7E67">
            <w:pPr>
              <w:jc w:val="center"/>
              <w:rPr>
                <w:b/>
              </w:rPr>
            </w:pPr>
            <w:r w:rsidRPr="001C4C00">
              <w:rPr>
                <w:b/>
              </w:rPr>
              <w:t>(Integrated Performance Assessment)</w:t>
            </w:r>
          </w:p>
        </w:tc>
      </w:tr>
      <w:tr w:rsidR="003E7E67">
        <w:trPr>
          <w:cantSplit/>
          <w:trHeight w:val="290"/>
        </w:trPr>
        <w:tc>
          <w:tcPr>
            <w:tcW w:w="1713" w:type="dxa"/>
            <w:shd w:val="clear" w:color="auto" w:fill="D9D9D9" w:themeFill="background1" w:themeFillShade="D9"/>
            <w:vAlign w:val="center"/>
          </w:tcPr>
          <w:p w:rsidR="003E7E67" w:rsidRDefault="003E7E67" w:rsidP="003E7E67">
            <w:r>
              <w:t>Interpretive</w:t>
            </w:r>
          </w:p>
        </w:tc>
        <w:tc>
          <w:tcPr>
            <w:tcW w:w="7143" w:type="dxa"/>
            <w:gridSpan w:val="3"/>
            <w:shd w:val="clear" w:color="auto" w:fill="auto"/>
          </w:tcPr>
          <w:p w:rsidR="003E7E67" w:rsidRDefault="005607F2" w:rsidP="005607F2">
            <w:r>
              <w:t>Read a short autobiography about a person and fill out a personality profile identifying norms, values, etc. of the person.</w:t>
            </w:r>
          </w:p>
        </w:tc>
      </w:tr>
      <w:tr w:rsidR="003E7E67">
        <w:trPr>
          <w:cantSplit/>
          <w:trHeight w:val="290"/>
        </w:trPr>
        <w:tc>
          <w:tcPr>
            <w:tcW w:w="1713" w:type="dxa"/>
            <w:shd w:val="clear" w:color="auto" w:fill="D9D9D9" w:themeFill="background1" w:themeFillShade="D9"/>
            <w:vAlign w:val="center"/>
          </w:tcPr>
          <w:p w:rsidR="003E7E67" w:rsidRDefault="003E7E67" w:rsidP="003E7E67">
            <w:r>
              <w:t>Interpersonal</w:t>
            </w:r>
          </w:p>
        </w:tc>
        <w:tc>
          <w:tcPr>
            <w:tcW w:w="7143" w:type="dxa"/>
            <w:gridSpan w:val="3"/>
            <w:shd w:val="clear" w:color="auto" w:fill="auto"/>
          </w:tcPr>
          <w:p w:rsidR="003E7E67" w:rsidRDefault="005607F2" w:rsidP="003E7E67">
            <w:r>
              <w:t xml:space="preserve">Describe to a visitor some of your cultural practices and identify commonalities between the </w:t>
            </w:r>
            <w:commentRangeStart w:id="84"/>
            <w:r>
              <w:t>two</w:t>
            </w:r>
            <w:commentRangeEnd w:id="84"/>
            <w:r w:rsidR="00DE17A4">
              <w:rPr>
                <w:rStyle w:val="CommentReference"/>
                <w:vanish/>
              </w:rPr>
              <w:commentReference w:id="84"/>
            </w:r>
            <w:r>
              <w:t>.</w:t>
            </w:r>
          </w:p>
        </w:tc>
      </w:tr>
      <w:tr w:rsidR="003E7E67">
        <w:trPr>
          <w:cantSplit/>
          <w:trHeight w:val="290"/>
        </w:trPr>
        <w:tc>
          <w:tcPr>
            <w:tcW w:w="1713" w:type="dxa"/>
            <w:shd w:val="clear" w:color="auto" w:fill="D9D9D9" w:themeFill="background1" w:themeFillShade="D9"/>
            <w:vAlign w:val="center"/>
          </w:tcPr>
          <w:p w:rsidR="003E7E67" w:rsidRDefault="003E7E67" w:rsidP="003E7E67">
            <w:r>
              <w:t>Presentational</w:t>
            </w:r>
          </w:p>
        </w:tc>
        <w:tc>
          <w:tcPr>
            <w:tcW w:w="7143" w:type="dxa"/>
            <w:gridSpan w:val="3"/>
            <w:shd w:val="clear" w:color="auto" w:fill="auto"/>
          </w:tcPr>
          <w:p w:rsidR="003E7E67" w:rsidRDefault="00523B9F" w:rsidP="003E7E67">
            <w:r>
              <w:t xml:space="preserve">Interview and write a biography about a classmate’s cultural </w:t>
            </w:r>
            <w:commentRangeStart w:id="85"/>
            <w:r>
              <w:t>ideology</w:t>
            </w:r>
            <w:commentRangeEnd w:id="85"/>
            <w:r w:rsidR="00DE17A4">
              <w:rPr>
                <w:rStyle w:val="CommentReference"/>
                <w:vanish/>
              </w:rPr>
              <w:commentReference w:id="85"/>
            </w:r>
            <w:r>
              <w:t>.</w:t>
            </w:r>
          </w:p>
        </w:tc>
      </w:tr>
      <w:tr w:rsidR="003E7E67">
        <w:trPr>
          <w:trHeight w:val="432"/>
        </w:trPr>
        <w:tc>
          <w:tcPr>
            <w:tcW w:w="4607" w:type="dxa"/>
            <w:gridSpan w:val="3"/>
            <w:shd w:val="clear" w:color="auto" w:fill="D9D9D9" w:themeFill="background1" w:themeFillShade="D9"/>
            <w:vAlign w:val="center"/>
          </w:tcPr>
          <w:p w:rsidR="003E7E67" w:rsidRPr="00BE012C" w:rsidRDefault="003E7E67" w:rsidP="003E7E67">
            <w:pPr>
              <w:jc w:val="center"/>
              <w:rPr>
                <w:b/>
              </w:rPr>
            </w:pPr>
            <w:r>
              <w:rPr>
                <w:b/>
              </w:rPr>
              <w:t>Formative Assessments</w:t>
            </w:r>
          </w:p>
        </w:tc>
        <w:tc>
          <w:tcPr>
            <w:tcW w:w="4249" w:type="dxa"/>
            <w:shd w:val="clear" w:color="auto" w:fill="D9D9D9" w:themeFill="background1" w:themeFillShade="D9"/>
            <w:vAlign w:val="center"/>
          </w:tcPr>
          <w:p w:rsidR="003E7E67" w:rsidRPr="00BE012C" w:rsidRDefault="003E7E67" w:rsidP="003E7E67">
            <w:pPr>
              <w:jc w:val="center"/>
              <w:rPr>
                <w:b/>
              </w:rPr>
            </w:pPr>
            <w:r>
              <w:rPr>
                <w:b/>
              </w:rPr>
              <w:t>Other Summative Assessments</w:t>
            </w:r>
          </w:p>
        </w:tc>
      </w:tr>
      <w:tr w:rsidR="003E7E67">
        <w:trPr>
          <w:trHeight w:val="290"/>
        </w:trPr>
        <w:tc>
          <w:tcPr>
            <w:tcW w:w="4607" w:type="dxa"/>
            <w:gridSpan w:val="3"/>
            <w:shd w:val="clear" w:color="auto" w:fill="auto"/>
          </w:tcPr>
          <w:p w:rsidR="003E7E67" w:rsidRPr="00BE012C" w:rsidRDefault="003E7E67" w:rsidP="003E7E67"/>
          <w:p w:rsidR="003E7E67" w:rsidRDefault="00054656" w:rsidP="00BB02C3">
            <w:pPr>
              <w:pStyle w:val="ListParagraph"/>
              <w:numPr>
                <w:ilvl w:val="0"/>
                <w:numId w:val="4"/>
                <w:numberingChange w:id="86" w:author="Terrill Laura" w:date="2012-05-21T19:33:00Z" w:original=""/>
              </w:numPr>
            </w:pPr>
            <w:r>
              <w:t>Graphic organizer of cultural vocabulary</w:t>
            </w:r>
          </w:p>
          <w:p w:rsidR="003E7E67" w:rsidRDefault="00054656" w:rsidP="00BB02C3">
            <w:pPr>
              <w:pStyle w:val="ListParagraph"/>
              <w:numPr>
                <w:ilvl w:val="0"/>
                <w:numId w:val="4"/>
                <w:numberingChange w:id="87" w:author="Terrill Laura" w:date="2012-05-21T19:33:00Z" w:original=""/>
              </w:numPr>
            </w:pPr>
            <w:r>
              <w:t xml:space="preserve">Simulated present tense </w:t>
            </w:r>
            <w:commentRangeStart w:id="88"/>
            <w:r>
              <w:t>conversation</w:t>
            </w:r>
            <w:commentRangeEnd w:id="88"/>
            <w:r w:rsidR="00E45D6C">
              <w:rPr>
                <w:rStyle w:val="CommentReference"/>
                <w:vanish/>
              </w:rPr>
              <w:commentReference w:id="88"/>
            </w:r>
          </w:p>
          <w:p w:rsidR="003E7E67" w:rsidRDefault="00054656" w:rsidP="00BB02C3">
            <w:pPr>
              <w:pStyle w:val="ListParagraph"/>
              <w:numPr>
                <w:ilvl w:val="0"/>
                <w:numId w:val="4"/>
                <w:numberingChange w:id="89" w:author="Terrill Laura" w:date="2012-05-21T19:33:00Z" w:original=""/>
              </w:numPr>
            </w:pPr>
            <w:r>
              <w:t>Reflection journal on cultural readings</w:t>
            </w:r>
          </w:p>
          <w:p w:rsidR="003E7E67" w:rsidRDefault="00054656" w:rsidP="00BB02C3">
            <w:pPr>
              <w:pStyle w:val="ListParagraph"/>
              <w:numPr>
                <w:ilvl w:val="0"/>
                <w:numId w:val="4"/>
                <w:numberingChange w:id="90" w:author="Terrill Laura" w:date="2012-05-21T19:33:00Z" w:original=""/>
              </w:numPr>
            </w:pPr>
            <w:r>
              <w:t xml:space="preserve">Cultural </w:t>
            </w:r>
            <w:commentRangeStart w:id="91"/>
            <w:r>
              <w:t>exam</w:t>
            </w:r>
            <w:commentRangeEnd w:id="91"/>
            <w:r w:rsidR="00F6218A">
              <w:rPr>
                <w:rStyle w:val="CommentReference"/>
                <w:vanish/>
              </w:rPr>
              <w:commentReference w:id="91"/>
            </w:r>
          </w:p>
          <w:p w:rsidR="003E7E67" w:rsidRDefault="00054656" w:rsidP="00BB02C3">
            <w:pPr>
              <w:pStyle w:val="ListParagraph"/>
              <w:numPr>
                <w:ilvl w:val="0"/>
                <w:numId w:val="4"/>
                <w:numberingChange w:id="92" w:author="Terrill Laura" w:date="2012-05-21T19:33:00Z" w:original=""/>
              </w:numPr>
            </w:pPr>
            <w:commentRangeStart w:id="93"/>
            <w:r>
              <w:t>Dictados</w:t>
            </w:r>
            <w:commentRangeEnd w:id="93"/>
            <w:r w:rsidR="00F6218A">
              <w:rPr>
                <w:rStyle w:val="CommentReference"/>
                <w:vanish/>
              </w:rPr>
              <w:commentReference w:id="93"/>
            </w:r>
          </w:p>
          <w:p w:rsidR="00054656" w:rsidRDefault="00054656" w:rsidP="00BB02C3">
            <w:pPr>
              <w:pStyle w:val="ListParagraph"/>
              <w:numPr>
                <w:ilvl w:val="0"/>
                <w:numId w:val="4"/>
                <w:numberingChange w:id="94" w:author="Terrill Laura" w:date="2012-05-21T19:33:00Z" w:original=""/>
              </w:numPr>
            </w:pPr>
            <w:r>
              <w:t xml:space="preserve">Parts of speech </w:t>
            </w:r>
            <w:commentRangeStart w:id="95"/>
            <w:r>
              <w:t>quiz</w:t>
            </w:r>
            <w:commentRangeEnd w:id="95"/>
            <w:r w:rsidR="00F6218A">
              <w:rPr>
                <w:rStyle w:val="CommentReference"/>
                <w:vanish/>
              </w:rPr>
              <w:commentReference w:id="95"/>
            </w:r>
          </w:p>
          <w:p w:rsidR="003E7E67" w:rsidRDefault="00C818C0" w:rsidP="00BB02C3">
            <w:pPr>
              <w:pStyle w:val="ListParagraph"/>
              <w:numPr>
                <w:ilvl w:val="0"/>
                <w:numId w:val="4"/>
                <w:numberingChange w:id="96" w:author="Terrill Laura" w:date="2012-05-21T19:33:00Z" w:original=""/>
              </w:numPr>
            </w:pPr>
            <w:r>
              <w:t>Essay on Octavio Paz excerpt</w:t>
            </w:r>
          </w:p>
          <w:p w:rsidR="00C818C0" w:rsidRDefault="003A24E8" w:rsidP="00BB02C3">
            <w:pPr>
              <w:pStyle w:val="ListParagraph"/>
              <w:numPr>
                <w:ilvl w:val="0"/>
                <w:numId w:val="4"/>
                <w:numberingChange w:id="97" w:author="Terrill Laura" w:date="2012-05-21T19:33:00Z" w:original=""/>
              </w:numPr>
            </w:pPr>
            <w:r>
              <w:t>Post on Moodle taking the voice of a parent/grandparent describing an aspect of their culture</w:t>
            </w:r>
          </w:p>
          <w:p w:rsidR="003A24E8" w:rsidRDefault="003A24E8" w:rsidP="00BB02C3">
            <w:pPr>
              <w:pStyle w:val="ListParagraph"/>
              <w:numPr>
                <w:ilvl w:val="0"/>
                <w:numId w:val="4"/>
                <w:numberingChange w:id="98" w:author="Terrill Laura" w:date="2012-05-21T19:33:00Z" w:original=""/>
              </w:numPr>
            </w:pPr>
            <w:r>
              <w:t xml:space="preserve">Paragraph organization </w:t>
            </w:r>
            <w:commentRangeStart w:id="99"/>
            <w:r>
              <w:t>quiz</w:t>
            </w:r>
            <w:commentRangeEnd w:id="99"/>
            <w:r w:rsidR="00F6218A">
              <w:rPr>
                <w:rStyle w:val="CommentReference"/>
                <w:vanish/>
              </w:rPr>
              <w:commentReference w:id="99"/>
            </w:r>
          </w:p>
          <w:p w:rsidR="003A24E8" w:rsidRPr="00BE012C" w:rsidRDefault="003A24E8" w:rsidP="00BB02C3">
            <w:pPr>
              <w:pStyle w:val="ListParagraph"/>
              <w:numPr>
                <w:ilvl w:val="0"/>
                <w:numId w:val="4"/>
                <w:numberingChange w:id="100" w:author="Terrill Laura" w:date="2012-05-21T19:33:00Z" w:original=""/>
              </w:numPr>
            </w:pPr>
            <w:r>
              <w:t xml:space="preserve">Journal rewrite using paragraph </w:t>
            </w:r>
            <w:commentRangeStart w:id="101"/>
            <w:r>
              <w:t>organization</w:t>
            </w:r>
            <w:commentRangeEnd w:id="101"/>
            <w:r w:rsidR="00F6218A">
              <w:rPr>
                <w:rStyle w:val="CommentReference"/>
                <w:vanish/>
              </w:rPr>
              <w:commentReference w:id="101"/>
            </w:r>
          </w:p>
          <w:p w:rsidR="003E7E67" w:rsidRPr="00BE012C" w:rsidRDefault="003E7E67" w:rsidP="003E7E67">
            <w:pPr>
              <w:jc w:val="center"/>
            </w:pPr>
          </w:p>
        </w:tc>
        <w:tc>
          <w:tcPr>
            <w:tcW w:w="4249" w:type="dxa"/>
            <w:shd w:val="clear" w:color="auto" w:fill="auto"/>
          </w:tcPr>
          <w:p w:rsidR="003E7E67" w:rsidRPr="00BE012C" w:rsidRDefault="003E7E67" w:rsidP="003E7E67">
            <w:pPr>
              <w:pStyle w:val="ListParagraph"/>
              <w:ind w:left="360"/>
            </w:pPr>
          </w:p>
          <w:p w:rsidR="00054656" w:rsidRDefault="00054656" w:rsidP="00054656">
            <w:pPr>
              <w:pStyle w:val="ListParagraph"/>
              <w:numPr>
                <w:ilvl w:val="0"/>
                <w:numId w:val="4"/>
                <w:numberingChange w:id="102" w:author="Terrill Laura" w:date="2012-05-21T19:33:00Z" w:original=""/>
              </w:numPr>
            </w:pPr>
            <w:r>
              <w:t>Autobiography that includes the cultural vocabulary</w:t>
            </w:r>
          </w:p>
          <w:p w:rsidR="003E7E67" w:rsidRPr="00BE012C" w:rsidRDefault="00B565BB" w:rsidP="00BB02C3">
            <w:pPr>
              <w:pStyle w:val="ListParagraph"/>
              <w:numPr>
                <w:ilvl w:val="0"/>
                <w:numId w:val="4"/>
                <w:numberingChange w:id="103" w:author="Terrill Laura" w:date="2012-05-21T19:33:00Z" w:original=""/>
              </w:numPr>
            </w:pPr>
            <w:r>
              <w:t xml:space="preserve">States </w:t>
            </w:r>
            <w:commentRangeStart w:id="104"/>
            <w:r>
              <w:t>project</w:t>
            </w:r>
            <w:bookmarkStart w:id="105" w:name="_GoBack"/>
            <w:bookmarkEnd w:id="105"/>
            <w:commentRangeEnd w:id="104"/>
            <w:r w:rsidR="00F6218A">
              <w:rPr>
                <w:rStyle w:val="CommentReference"/>
                <w:vanish/>
              </w:rPr>
              <w:commentReference w:id="104"/>
            </w:r>
          </w:p>
        </w:tc>
      </w:tr>
      <w:tr w:rsidR="003E7E67">
        <w:trPr>
          <w:trHeight w:val="432"/>
        </w:trPr>
        <w:tc>
          <w:tcPr>
            <w:tcW w:w="8856" w:type="dxa"/>
            <w:gridSpan w:val="4"/>
            <w:shd w:val="solid" w:color="FFFF00" w:fill="FF0000"/>
            <w:vAlign w:val="center"/>
          </w:tcPr>
          <w:p w:rsidR="003E7E67" w:rsidRPr="00AF6698" w:rsidRDefault="003E7E67" w:rsidP="003E7E67">
            <w:pPr>
              <w:jc w:val="center"/>
            </w:pPr>
            <w:r w:rsidRPr="00BE012C">
              <w:t>Learning Activities</w:t>
            </w:r>
          </w:p>
        </w:tc>
      </w:tr>
      <w:tr w:rsidR="003E7E67">
        <w:trPr>
          <w:trHeight w:val="432"/>
        </w:trPr>
        <w:tc>
          <w:tcPr>
            <w:tcW w:w="8856" w:type="dxa"/>
            <w:gridSpan w:val="4"/>
            <w:shd w:val="clear" w:color="auto" w:fill="auto"/>
            <w:vAlign w:val="center"/>
          </w:tcPr>
          <w:p w:rsidR="003E7E67" w:rsidRPr="003A2700" w:rsidRDefault="003E7E67" w:rsidP="003E7E67"/>
          <w:p w:rsidR="003E7E67" w:rsidRPr="003A2700" w:rsidRDefault="00F6218A" w:rsidP="003E7E67">
            <w:pPr>
              <w:rPr>
                <w:rFonts w:cs="Verdana"/>
                <w:szCs w:val="22"/>
                <w:lang w:bidi="en-US"/>
              </w:rPr>
            </w:pPr>
            <w:ins w:id="106" w:author="Terrill Laura" w:date="2012-05-21T19:55:00Z">
              <w:r>
                <w:rPr>
                  <w:rFonts w:cs="Verdana"/>
                  <w:szCs w:val="22"/>
                  <w:lang w:bidi="en-US"/>
                </w:rPr>
                <w:t>decide what 10 items define different cultures – what would go in a time capsule now to explain “American” Culture</w:t>
              </w:r>
            </w:ins>
          </w:p>
          <w:p w:rsidR="003E7E67" w:rsidRPr="00BE012C" w:rsidRDefault="003E7E67" w:rsidP="003E7E67">
            <w:pPr>
              <w:jc w:val="center"/>
            </w:pPr>
          </w:p>
        </w:tc>
      </w:tr>
      <w:tr w:rsidR="003E7E67">
        <w:trPr>
          <w:trHeight w:val="432"/>
        </w:trPr>
        <w:tc>
          <w:tcPr>
            <w:tcW w:w="8856" w:type="dxa"/>
            <w:gridSpan w:val="4"/>
            <w:shd w:val="solid" w:color="FFFF00" w:fill="auto"/>
            <w:vAlign w:val="center"/>
          </w:tcPr>
          <w:p w:rsidR="003E7E67" w:rsidRPr="003A2700" w:rsidRDefault="003E7E67" w:rsidP="003E7E67">
            <w:pPr>
              <w:jc w:val="center"/>
            </w:pPr>
            <w:r w:rsidRPr="006962FC">
              <w:t>Resources</w:t>
            </w:r>
          </w:p>
        </w:tc>
      </w:tr>
      <w:tr w:rsidR="003E7E67" w:rsidRPr="00A321DC">
        <w:trPr>
          <w:trHeight w:val="432"/>
        </w:trPr>
        <w:tc>
          <w:tcPr>
            <w:tcW w:w="8856" w:type="dxa"/>
            <w:gridSpan w:val="4"/>
            <w:shd w:val="clear" w:color="auto" w:fill="auto"/>
            <w:vAlign w:val="center"/>
          </w:tcPr>
          <w:p w:rsidR="003E7E67" w:rsidRPr="003A24E8" w:rsidRDefault="003A24E8" w:rsidP="003E7E67">
            <w:pPr>
              <w:rPr>
                <w:lang w:val="es-ES_tradnl"/>
              </w:rPr>
            </w:pPr>
            <w:r w:rsidRPr="003A24E8">
              <w:rPr>
                <w:lang w:val="es-ES_tradnl"/>
              </w:rPr>
              <w:t>Exprésate 3 – Simulated conversation Pg. 29</w:t>
            </w:r>
          </w:p>
          <w:p w:rsidR="003E7E67" w:rsidRPr="003A24E8" w:rsidRDefault="003A24E8" w:rsidP="003E7E67">
            <w:pPr>
              <w:rPr>
                <w:lang w:val="es-ES_tradnl"/>
              </w:rPr>
            </w:pPr>
            <w:r w:rsidRPr="003A24E8">
              <w:rPr>
                <w:lang w:val="es-ES_tradnl"/>
              </w:rPr>
              <w:t>Rigoberta Menchú Nuevas Vistas Reading</w:t>
            </w:r>
          </w:p>
          <w:p w:rsidR="003E7E67" w:rsidRPr="003A24E8" w:rsidRDefault="003A24E8" w:rsidP="003E7E67">
            <w:pPr>
              <w:rPr>
                <w:i/>
                <w:lang w:val="es-ES_tradnl"/>
              </w:rPr>
            </w:pPr>
            <w:r w:rsidRPr="003A24E8">
              <w:rPr>
                <w:lang w:val="es-ES_tradnl"/>
              </w:rPr>
              <w:t>O</w:t>
            </w:r>
            <w:r>
              <w:rPr>
                <w:lang w:val="es-ES_tradnl"/>
              </w:rPr>
              <w:t xml:space="preserve">ctavio Paz (Introduction to </w:t>
            </w:r>
            <w:r>
              <w:rPr>
                <w:i/>
                <w:lang w:val="es-ES_tradnl"/>
              </w:rPr>
              <w:t>El laberinto de la soledad y otras obras)</w:t>
            </w:r>
          </w:p>
          <w:p w:rsidR="003E7E67" w:rsidRPr="00362B85" w:rsidRDefault="003A24E8" w:rsidP="003E7E67">
            <w:r>
              <w:t>Moodle</w:t>
            </w:r>
          </w:p>
          <w:p w:rsidR="003E7E67" w:rsidRPr="00E124B8" w:rsidRDefault="003A24E8" w:rsidP="003E7E67">
            <w:pPr>
              <w:rPr>
                <w:lang w:val="es-ES_tradnl"/>
              </w:rPr>
            </w:pPr>
            <w:r w:rsidRPr="00E124B8">
              <w:rPr>
                <w:i/>
                <w:lang w:val="es-ES_tradnl"/>
              </w:rPr>
              <w:t>Español para nosotros</w:t>
            </w:r>
            <w:r w:rsidRPr="00E124B8">
              <w:rPr>
                <w:lang w:val="es-ES_tradnl"/>
              </w:rPr>
              <w:t xml:space="preserve"> (Pg</w:t>
            </w:r>
            <w:r w:rsidR="00E124B8" w:rsidRPr="00E124B8">
              <w:rPr>
                <w:lang w:val="es-ES_tradnl"/>
              </w:rPr>
              <w:t>s</w:t>
            </w:r>
            <w:r w:rsidRPr="00E124B8">
              <w:rPr>
                <w:lang w:val="es-ES_tradnl"/>
              </w:rPr>
              <w:t xml:space="preserve">. 33 – 36, </w:t>
            </w:r>
            <w:r w:rsidR="00E124B8" w:rsidRPr="00E124B8">
              <w:rPr>
                <w:lang w:val="es-ES_tradnl"/>
              </w:rPr>
              <w:t>38 – 37</w:t>
            </w:r>
            <w:r w:rsidR="00E124B8">
              <w:rPr>
                <w:lang w:val="es-ES_tradnl"/>
              </w:rPr>
              <w:t xml:space="preserve">, 86 – 91, 108 – 109, 116 – 119, </w:t>
            </w:r>
            <w:r w:rsidR="00E124B8" w:rsidRPr="00E124B8">
              <w:rPr>
                <w:highlight w:val="yellow"/>
                <w:lang w:val="es-ES_tradnl"/>
              </w:rPr>
              <w:t xml:space="preserve">133 </w:t>
            </w:r>
            <w:r w:rsidR="00E124B8">
              <w:rPr>
                <w:highlight w:val="yellow"/>
                <w:lang w:val="es-ES_tradnl"/>
              </w:rPr>
              <w:t>–</w:t>
            </w:r>
            <w:r w:rsidR="00E124B8" w:rsidRPr="00E124B8">
              <w:rPr>
                <w:highlight w:val="yellow"/>
                <w:lang w:val="es-ES_tradnl"/>
              </w:rPr>
              <w:t xml:space="preserve"> 134</w:t>
            </w:r>
            <w:r w:rsidR="00E124B8">
              <w:rPr>
                <w:lang w:val="es-ES_tradnl"/>
              </w:rPr>
              <w:t xml:space="preserve">, 142 – 144, 157, </w:t>
            </w:r>
            <w:r w:rsidR="00883B11">
              <w:rPr>
                <w:lang w:val="es-ES_tradnl"/>
              </w:rPr>
              <w:t>237-240, 330 –</w:t>
            </w:r>
            <w:r w:rsidR="00A321DC">
              <w:rPr>
                <w:lang w:val="es-ES_tradnl"/>
              </w:rPr>
              <w:t xml:space="preserve"> 331)</w:t>
            </w:r>
          </w:p>
          <w:p w:rsidR="00E124B8" w:rsidRPr="00E124B8" w:rsidRDefault="00E124B8" w:rsidP="003E7E67">
            <w:pPr>
              <w:rPr>
                <w:i/>
                <w:lang w:val="es-ES_tradnl"/>
              </w:rPr>
            </w:pPr>
            <w:r w:rsidRPr="00E124B8">
              <w:rPr>
                <w:i/>
                <w:lang w:val="es-ES_tradnl"/>
              </w:rPr>
              <w:t>Cuando era puertorriqueña</w:t>
            </w:r>
            <w:r>
              <w:rPr>
                <w:lang w:val="es-ES_tradnl"/>
              </w:rPr>
              <w:t xml:space="preserve"> (Food excerpt)</w:t>
            </w:r>
            <w:r>
              <w:rPr>
                <w:i/>
                <w:lang w:val="es-ES_tradnl"/>
              </w:rPr>
              <w:t xml:space="preserve"> </w:t>
            </w:r>
            <w:ins w:id="107" w:author="Terrill Laura" w:date="2012-05-21T19:59:00Z">
              <w:r w:rsidR="00F6218A">
                <w:rPr>
                  <w:i/>
                  <w:lang w:val="es-ES_tradnl"/>
                </w:rPr>
                <w:t xml:space="preserve">Why food? Food is so cross-cultural at this point. </w:t>
              </w:r>
            </w:ins>
          </w:p>
          <w:p w:rsidR="003E7E67" w:rsidRPr="00A321DC" w:rsidRDefault="00A321DC" w:rsidP="003E7E67">
            <w:r w:rsidRPr="00A321DC">
              <w:t>Culture Graphic Organizer</w:t>
            </w:r>
          </w:p>
          <w:p w:rsidR="00A321DC" w:rsidRPr="00A321DC" w:rsidRDefault="00A321DC" w:rsidP="003E7E67">
            <w:r w:rsidRPr="00A321DC">
              <w:t>Who would you sa</w:t>
            </w:r>
            <w:r>
              <w:t>v</w:t>
            </w:r>
            <w:r w:rsidRPr="00A321DC">
              <w:t>e reading</w:t>
            </w:r>
          </w:p>
          <w:p w:rsidR="003E7E67" w:rsidRPr="00A321DC" w:rsidRDefault="003E7E67" w:rsidP="003E7E67"/>
          <w:p w:rsidR="003E7E67" w:rsidRPr="00A321DC" w:rsidRDefault="003E7E67" w:rsidP="003E7E67"/>
          <w:p w:rsidR="003E7E67" w:rsidRPr="00A321DC" w:rsidRDefault="003E7E67" w:rsidP="003E7E67"/>
        </w:tc>
      </w:tr>
    </w:tbl>
    <w:p w:rsidR="00A6778D" w:rsidRPr="00A321DC" w:rsidRDefault="00A6778D"/>
    <w:sectPr w:rsidR="00A6778D" w:rsidRPr="00A321DC" w:rsidSect="00261611">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Terrill Laura" w:date="2012-05-21T19:59:00Z" w:initials="TL">
    <w:p w:rsidR="00F6218A" w:rsidRDefault="00F6218A">
      <w:pPr>
        <w:pStyle w:val="CommentText"/>
      </w:pPr>
      <w:r>
        <w:rPr>
          <w:rStyle w:val="CommentReference"/>
        </w:rPr>
        <w:annotationRef/>
      </w:r>
      <w:r>
        <w:t>From AP</w:t>
      </w:r>
    </w:p>
    <w:p w:rsidR="00F6218A" w:rsidRPr="00AD1603" w:rsidRDefault="00F6218A" w:rsidP="00300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Comic Sans MS"/>
          <w:color w:val="000000"/>
          <w:sz w:val="18"/>
          <w:szCs w:val="18"/>
        </w:rPr>
      </w:pPr>
      <w:r>
        <w:rPr>
          <w:rFonts w:ascii="Comic Sans MS" w:hAnsi="Comic Sans MS" w:cs="Comic Sans MS"/>
          <w:b/>
          <w:bCs/>
          <w:color w:val="000000"/>
          <w:sz w:val="22"/>
          <w:szCs w:val="22"/>
        </w:rPr>
        <w:t>4. Personal and Public Identities</w:t>
      </w:r>
    </w:p>
    <w:p w:rsidR="00F6218A" w:rsidRPr="00AD1603" w:rsidRDefault="00F6218A" w:rsidP="00300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Alienation and Assimilation</w:t>
      </w:r>
    </w:p>
    <w:p w:rsidR="00F6218A" w:rsidRPr="00AD1603" w:rsidRDefault="00F6218A" w:rsidP="00300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Beliefs and Values </w:t>
      </w:r>
    </w:p>
    <w:p w:rsidR="00F6218A" w:rsidRPr="00AD1603" w:rsidRDefault="00F6218A" w:rsidP="00300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Gender and Sexuality </w:t>
      </w:r>
    </w:p>
    <w:p w:rsidR="00F6218A" w:rsidRPr="00AD1603" w:rsidRDefault="00F6218A" w:rsidP="00300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Language and Identity</w:t>
      </w:r>
    </w:p>
    <w:p w:rsidR="00F6218A" w:rsidRPr="00AD1603" w:rsidRDefault="00F6218A" w:rsidP="00300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xml:space="preserve">• Multiculturalism </w:t>
      </w:r>
    </w:p>
    <w:p w:rsidR="00F6218A" w:rsidRPr="00AD1603" w:rsidRDefault="00F6218A" w:rsidP="00300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Comic Sans MS" w:hAnsi="Comic Sans MS" w:cs="Comic Sans MS"/>
          <w:color w:val="000000"/>
          <w:sz w:val="18"/>
          <w:szCs w:val="18"/>
        </w:rPr>
      </w:pPr>
      <w:r w:rsidRPr="00AD1603">
        <w:rPr>
          <w:rFonts w:ascii="Comic Sans MS" w:hAnsi="Comic Sans MS" w:cs="Comic Sans MS"/>
          <w:color w:val="000000"/>
          <w:sz w:val="18"/>
          <w:szCs w:val="18"/>
        </w:rPr>
        <w:t>• Nationalism and Patriotism</w:t>
      </w:r>
    </w:p>
    <w:p w:rsidR="00F6218A" w:rsidRDefault="00F6218A">
      <w:pPr>
        <w:pStyle w:val="CommentText"/>
      </w:pPr>
    </w:p>
  </w:comment>
  <w:comment w:id="5" w:author="Terrill Laura" w:date="2012-05-21T19:59:00Z" w:initials="TL">
    <w:p w:rsidR="00F6218A" w:rsidRDefault="00F6218A">
      <w:pPr>
        <w:pStyle w:val="CommentText"/>
      </w:pPr>
      <w:r>
        <w:rPr>
          <w:rStyle w:val="CommentReference"/>
        </w:rPr>
        <w:annotationRef/>
      </w:r>
      <w:r>
        <w:t xml:space="preserve">I would expand this based on the actual content of this unit. </w:t>
      </w:r>
    </w:p>
  </w:comment>
  <w:comment w:id="42" w:author="Terrill Laura" w:date="2012-05-21T19:59:00Z" w:initials="TL">
    <w:p w:rsidR="00F6218A" w:rsidRDefault="00F6218A">
      <w:pPr>
        <w:pStyle w:val="CommentText"/>
      </w:pPr>
      <w:r>
        <w:rPr>
          <w:rStyle w:val="CommentReference"/>
        </w:rPr>
        <w:annotationRef/>
      </w:r>
      <w:r>
        <w:t xml:space="preserve">Be more specific in terms of specific vocabulary, both questions and answer that they will need. Think about what you want to hear them asking/using as they work with the topic. </w:t>
      </w:r>
    </w:p>
  </w:comment>
  <w:comment w:id="78" w:author="Terrill Laura" w:date="2012-05-21T19:59:00Z" w:initials="TL">
    <w:p w:rsidR="00F6218A" w:rsidRDefault="00F6218A">
      <w:pPr>
        <w:pStyle w:val="CommentText"/>
      </w:pPr>
      <w:r>
        <w:rPr>
          <w:rStyle w:val="CommentReference"/>
        </w:rPr>
        <w:annotationRef/>
      </w:r>
      <w:r>
        <w:t xml:space="preserve">This is part of a rubric that you use to evaluate work, but not a function. </w:t>
      </w:r>
    </w:p>
  </w:comment>
  <w:comment w:id="79" w:author="Terrill Laura" w:date="2012-05-21T19:59:00Z" w:initials="TL">
    <w:p w:rsidR="00F6218A" w:rsidRDefault="00F6218A">
      <w:pPr>
        <w:pStyle w:val="CommentText"/>
      </w:pPr>
      <w:r>
        <w:rPr>
          <w:rStyle w:val="CommentReference"/>
        </w:rPr>
        <w:annotationRef/>
      </w:r>
      <w:r>
        <w:t>part of rubric</w:t>
      </w:r>
    </w:p>
  </w:comment>
  <w:comment w:id="80" w:author="Terrill Laura" w:date="2012-05-21T19:59:00Z" w:initials="TL">
    <w:p w:rsidR="00F6218A" w:rsidRDefault="00F6218A">
      <w:pPr>
        <w:pStyle w:val="CommentText"/>
      </w:pPr>
      <w:r>
        <w:rPr>
          <w:rStyle w:val="CommentReference"/>
        </w:rPr>
        <w:annotationRef/>
      </w:r>
      <w:r>
        <w:t>part of rubric</w:t>
      </w:r>
    </w:p>
  </w:comment>
  <w:comment w:id="81" w:author="Terrill Laura" w:date="2012-05-21T19:59:00Z" w:initials="TL">
    <w:p w:rsidR="00F6218A" w:rsidRDefault="00F6218A">
      <w:pPr>
        <w:pStyle w:val="CommentText"/>
      </w:pPr>
      <w:r>
        <w:rPr>
          <w:rStyle w:val="CommentReference"/>
        </w:rPr>
        <w:annotationRef/>
      </w:r>
      <w:r>
        <w:t>part of rubric</w:t>
      </w:r>
    </w:p>
  </w:comment>
  <w:comment w:id="82" w:author="Terrill Laura" w:date="2012-05-21T19:59:00Z" w:initials="TL">
    <w:p w:rsidR="00F6218A" w:rsidRDefault="00F6218A">
      <w:pPr>
        <w:pStyle w:val="CommentText"/>
      </w:pPr>
      <w:r>
        <w:rPr>
          <w:rStyle w:val="CommentReference"/>
        </w:rPr>
        <w:annotationRef/>
      </w:r>
      <w:r>
        <w:t xml:space="preserve">as defined this is also part of a rubric. </w:t>
      </w:r>
    </w:p>
  </w:comment>
  <w:comment w:id="83" w:author="Terrill Laura" w:date="2012-05-21T19:59:00Z" w:initials="TL">
    <w:p w:rsidR="00F6218A" w:rsidRDefault="00F6218A">
      <w:pPr>
        <w:pStyle w:val="CommentText"/>
      </w:pPr>
      <w:r>
        <w:rPr>
          <w:rStyle w:val="CommentReference"/>
        </w:rPr>
        <w:annotationRef/>
      </w:r>
      <w:r>
        <w:t xml:space="preserve">It would not be part of a rubric if there were key words, phrases that you would be teaching to allow students to do this. </w:t>
      </w:r>
    </w:p>
    <w:p w:rsidR="00F6218A" w:rsidRDefault="00F6218A">
      <w:pPr>
        <w:pStyle w:val="CommentText"/>
      </w:pPr>
    </w:p>
    <w:p w:rsidR="00F6218A" w:rsidRDefault="00F6218A">
      <w:pPr>
        <w:pStyle w:val="CommentText"/>
      </w:pPr>
      <w:r>
        <w:t>The main idea is…..</w:t>
      </w:r>
    </w:p>
    <w:p w:rsidR="00F6218A" w:rsidRDefault="00F6218A">
      <w:pPr>
        <w:pStyle w:val="CommentText"/>
      </w:pPr>
      <w:r>
        <w:t>The author believes…because</w:t>
      </w:r>
    </w:p>
    <w:p w:rsidR="00F6218A" w:rsidRDefault="00F6218A">
      <w:pPr>
        <w:pStyle w:val="CommentText"/>
      </w:pPr>
      <w:r>
        <w:t>Clearly, the intent of this sentence, this choice of word….</w:t>
      </w:r>
    </w:p>
  </w:comment>
  <w:comment w:id="84" w:author="Terrill Laura" w:date="2012-05-21T19:59:00Z" w:initials="TL">
    <w:p w:rsidR="00F6218A" w:rsidRDefault="00F6218A">
      <w:pPr>
        <w:pStyle w:val="CommentText"/>
      </w:pPr>
      <w:r>
        <w:rPr>
          <w:rStyle w:val="CommentReference"/>
        </w:rPr>
        <w:annotationRef/>
      </w:r>
      <w:r>
        <w:t>This is not an interpersonal task. Interpersonal requires negotiation of meaning and would probably require students at this level to debate some aspect of culture….</w:t>
      </w:r>
    </w:p>
  </w:comment>
  <w:comment w:id="85" w:author="Terrill Laura" w:date="2012-05-21T19:59:00Z" w:initials="TL">
    <w:p w:rsidR="00F6218A" w:rsidRDefault="00F6218A">
      <w:pPr>
        <w:pStyle w:val="CommentText"/>
      </w:pPr>
      <w:r>
        <w:rPr>
          <w:rStyle w:val="CommentReference"/>
        </w:rPr>
        <w:annotationRef/>
      </w:r>
      <w:r>
        <w:t xml:space="preserve">Do you think there would be more benefit in having students write an autobiograhy where they have to identfiy their own cultural ideology and compare and constrast it to the cultural identify of someone they admire, perhaps a generational comparison within their own family. </w:t>
      </w:r>
    </w:p>
  </w:comment>
  <w:comment w:id="88" w:author="Terrill Laura" w:date="2012-05-21T20:13:00Z" w:initials="TL">
    <w:p w:rsidR="00E45D6C" w:rsidRDefault="00E45D6C">
      <w:pPr>
        <w:pStyle w:val="CommentText"/>
      </w:pPr>
      <w:r>
        <w:rPr>
          <w:rStyle w:val="CommentReference"/>
        </w:rPr>
        <w:annotationRef/>
      </w:r>
      <w:r>
        <w:t xml:space="preserve">Why would you want to ‘force’ a present tense conversation with heritage speakers? Wouldn’t the expectation be that they could move from one tense to the other naturally as heritage speakers? </w:t>
      </w:r>
    </w:p>
  </w:comment>
  <w:comment w:id="91" w:author="Terrill Laura" w:date="2012-05-21T19:59:00Z" w:initials="TL">
    <w:p w:rsidR="00F6218A" w:rsidRDefault="00F6218A">
      <w:pPr>
        <w:pStyle w:val="CommentText"/>
      </w:pPr>
      <w:r>
        <w:rPr>
          <w:rStyle w:val="CommentReference"/>
        </w:rPr>
        <w:annotationRef/>
      </w:r>
      <w:r>
        <w:t>What is on this type of exam?</w:t>
      </w:r>
    </w:p>
  </w:comment>
  <w:comment w:id="93" w:author="Terrill Laura" w:date="2012-05-21T19:59:00Z" w:initials="TL">
    <w:p w:rsidR="00F6218A" w:rsidRDefault="00F6218A">
      <w:pPr>
        <w:pStyle w:val="CommentText"/>
      </w:pPr>
      <w:r>
        <w:rPr>
          <w:rStyle w:val="CommentReference"/>
        </w:rPr>
        <w:annotationRef/>
      </w:r>
      <w:r>
        <w:t>Why?</w:t>
      </w:r>
    </w:p>
  </w:comment>
  <w:comment w:id="95" w:author="Terrill Laura" w:date="2012-05-21T19:59:00Z" w:initials="TL">
    <w:p w:rsidR="00F6218A" w:rsidRDefault="00F6218A">
      <w:pPr>
        <w:pStyle w:val="CommentText"/>
      </w:pPr>
      <w:r>
        <w:rPr>
          <w:rStyle w:val="CommentReference"/>
        </w:rPr>
        <w:annotationRef/>
      </w:r>
      <w:r>
        <w:t>Why?</w:t>
      </w:r>
    </w:p>
  </w:comment>
  <w:comment w:id="99" w:author="Terrill Laura" w:date="2012-05-21T19:59:00Z" w:initials="TL">
    <w:p w:rsidR="00F6218A" w:rsidRDefault="00F6218A">
      <w:pPr>
        <w:pStyle w:val="CommentText"/>
      </w:pPr>
      <w:r>
        <w:rPr>
          <w:rStyle w:val="CommentReference"/>
        </w:rPr>
        <w:annotationRef/>
      </w:r>
      <w:r>
        <w:t>What would this look like?</w:t>
      </w:r>
    </w:p>
  </w:comment>
  <w:comment w:id="101" w:author="Terrill Laura" w:date="2012-05-21T19:59:00Z" w:initials="TL">
    <w:p w:rsidR="00F6218A" w:rsidRDefault="00F6218A">
      <w:pPr>
        <w:pStyle w:val="CommentText"/>
      </w:pPr>
      <w:r>
        <w:rPr>
          <w:rStyle w:val="CommentReference"/>
        </w:rPr>
        <w:annotationRef/>
      </w:r>
      <w:r>
        <w:t>Reason?</w:t>
      </w:r>
    </w:p>
  </w:comment>
  <w:comment w:id="104" w:author="Terrill Laura" w:date="2012-05-21T19:59:00Z" w:initials="TL">
    <w:p w:rsidR="00F6218A" w:rsidRDefault="00F6218A">
      <w:pPr>
        <w:pStyle w:val="CommentText"/>
      </w:pPr>
      <w:r>
        <w:rPr>
          <w:rStyle w:val="CommentReference"/>
        </w:rPr>
        <w:annotationRef/>
      </w:r>
      <w:r>
        <w:t xml:space="preserve">Say a bit more if this is going to be a summative. </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35B85"/>
    <w:multiLevelType w:val="hybridMultilevel"/>
    <w:tmpl w:val="7C8C8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A512B"/>
    <w:multiLevelType w:val="hybridMultilevel"/>
    <w:tmpl w:val="438A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776BD2"/>
    <w:multiLevelType w:val="hybridMultilevel"/>
    <w:tmpl w:val="9E5E2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trackRevisions/>
  <w:doNotTrackMoves/>
  <w:defaultTabStop w:val="720"/>
  <w:characterSpacingControl w:val="doNotCompress"/>
  <w:compat/>
  <w:rsids>
    <w:rsidRoot w:val="00BB02C3"/>
    <w:rsid w:val="00054656"/>
    <w:rsid w:val="000E298C"/>
    <w:rsid w:val="0019492F"/>
    <w:rsid w:val="00261611"/>
    <w:rsid w:val="002D58BC"/>
    <w:rsid w:val="0030008A"/>
    <w:rsid w:val="003A24E8"/>
    <w:rsid w:val="003E7E67"/>
    <w:rsid w:val="00523B9F"/>
    <w:rsid w:val="005607F2"/>
    <w:rsid w:val="00584A97"/>
    <w:rsid w:val="0074589C"/>
    <w:rsid w:val="00872F62"/>
    <w:rsid w:val="00883B11"/>
    <w:rsid w:val="00A25206"/>
    <w:rsid w:val="00A321DC"/>
    <w:rsid w:val="00A6778D"/>
    <w:rsid w:val="00B565BB"/>
    <w:rsid w:val="00BB02C3"/>
    <w:rsid w:val="00C818C0"/>
    <w:rsid w:val="00DD0DE1"/>
    <w:rsid w:val="00DE17A4"/>
    <w:rsid w:val="00E124B8"/>
    <w:rsid w:val="00E45D6C"/>
    <w:rsid w:val="00F6218A"/>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2C3"/>
    <w:pPr>
      <w:spacing w:line="240" w:lineRule="auto"/>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B02C3"/>
    <w:pPr>
      <w:spacing w:line="240" w:lineRule="auto"/>
    </w:pPr>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B02C3"/>
    <w:pPr>
      <w:ind w:left="720"/>
      <w:contextualSpacing/>
    </w:pPr>
  </w:style>
  <w:style w:type="character" w:styleId="CommentReference">
    <w:name w:val="annotation reference"/>
    <w:basedOn w:val="DefaultParagraphFont"/>
    <w:uiPriority w:val="99"/>
    <w:semiHidden/>
    <w:unhideWhenUsed/>
    <w:rsid w:val="0030008A"/>
    <w:rPr>
      <w:sz w:val="18"/>
      <w:szCs w:val="18"/>
    </w:rPr>
  </w:style>
  <w:style w:type="paragraph" w:styleId="CommentText">
    <w:name w:val="annotation text"/>
    <w:basedOn w:val="Normal"/>
    <w:link w:val="CommentTextChar"/>
    <w:uiPriority w:val="99"/>
    <w:semiHidden/>
    <w:unhideWhenUsed/>
    <w:rsid w:val="0030008A"/>
  </w:style>
  <w:style w:type="character" w:customStyle="1" w:styleId="CommentTextChar">
    <w:name w:val="Comment Text Char"/>
    <w:basedOn w:val="DefaultParagraphFont"/>
    <w:link w:val="CommentText"/>
    <w:uiPriority w:val="99"/>
    <w:semiHidden/>
    <w:rsid w:val="0030008A"/>
    <w:rPr>
      <w:sz w:val="24"/>
      <w:szCs w:val="24"/>
    </w:rPr>
  </w:style>
  <w:style w:type="paragraph" w:styleId="CommentSubject">
    <w:name w:val="annotation subject"/>
    <w:basedOn w:val="CommentText"/>
    <w:next w:val="CommentText"/>
    <w:link w:val="CommentSubjectChar"/>
    <w:uiPriority w:val="99"/>
    <w:semiHidden/>
    <w:unhideWhenUsed/>
    <w:rsid w:val="0030008A"/>
    <w:rPr>
      <w:b/>
      <w:bCs/>
      <w:sz w:val="20"/>
      <w:szCs w:val="20"/>
    </w:rPr>
  </w:style>
  <w:style w:type="character" w:customStyle="1" w:styleId="CommentSubjectChar">
    <w:name w:val="Comment Subject Char"/>
    <w:basedOn w:val="CommentTextChar"/>
    <w:link w:val="CommentSubject"/>
    <w:uiPriority w:val="99"/>
    <w:semiHidden/>
    <w:rsid w:val="0030008A"/>
    <w:rPr>
      <w:b/>
      <w:bCs/>
      <w:sz w:val="20"/>
      <w:szCs w:val="20"/>
    </w:rPr>
  </w:style>
  <w:style w:type="paragraph" w:styleId="BalloonText">
    <w:name w:val="Balloon Text"/>
    <w:basedOn w:val="Normal"/>
    <w:link w:val="BalloonTextChar"/>
    <w:uiPriority w:val="99"/>
    <w:semiHidden/>
    <w:unhideWhenUsed/>
    <w:rsid w:val="0030008A"/>
    <w:rPr>
      <w:rFonts w:ascii="Lucida Grande" w:hAnsi="Lucida Grande"/>
      <w:sz w:val="18"/>
      <w:szCs w:val="18"/>
    </w:rPr>
  </w:style>
  <w:style w:type="character" w:customStyle="1" w:styleId="BalloonTextChar">
    <w:name w:val="Balloon Text Char"/>
    <w:basedOn w:val="DefaultParagraphFont"/>
    <w:link w:val="BalloonText"/>
    <w:uiPriority w:val="99"/>
    <w:semiHidden/>
    <w:rsid w:val="0030008A"/>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2C3"/>
    <w:pPr>
      <w:spacing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02C3"/>
    <w:pPr>
      <w:spacing w:line="240" w:lineRule="auto"/>
    </w:pPr>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B02C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4</Pages>
  <Words>659</Words>
  <Characters>3760</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Mundelein High School</Company>
  <LinksUpToDate>false</LinksUpToDate>
  <CharactersWithSpaces>4617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d120admin</dc:creator>
  <cp:lastModifiedBy>Terrill Laura</cp:lastModifiedBy>
  <cp:revision>5</cp:revision>
  <dcterms:created xsi:type="dcterms:W3CDTF">2012-05-21T13:45:00Z</dcterms:created>
  <dcterms:modified xsi:type="dcterms:W3CDTF">2012-05-22T00:14:00Z</dcterms:modified>
</cp:coreProperties>
</file>